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657CD" w14:textId="77777777" w:rsidR="005B4E15" w:rsidRDefault="00A53F7D" w:rsidP="005B4E15">
      <w:pPr>
        <w:pStyle w:val="AppendixNumber"/>
        <w:rPr>
          <w:lang w:eastAsia="en-GB"/>
        </w:rPr>
      </w:pPr>
      <w:r w:rsidRPr="00AA6D19">
        <w:rPr>
          <w:lang w:eastAsia="en-GB"/>
        </w:rPr>
        <w:t>C</w:t>
      </w:r>
    </w:p>
    <w:p w14:paraId="7887AAA6" w14:textId="2FDCE7D3" w:rsidR="00A53F7D" w:rsidRPr="00AA6D19" w:rsidRDefault="00A53F7D" w:rsidP="005B4E15">
      <w:pPr>
        <w:pStyle w:val="AppendixTitle"/>
        <w:rPr>
          <w:lang w:eastAsia="en-GB"/>
        </w:rPr>
      </w:pPr>
      <w:r w:rsidRPr="00AA6D19">
        <w:rPr>
          <w:lang w:eastAsia="en-GB"/>
        </w:rPr>
        <w:t>Derivable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Traits</w:t>
      </w:r>
    </w:p>
    <w:p w14:paraId="07AA9493" w14:textId="761C698C" w:rsidR="00A53F7D" w:rsidRPr="00AA6D19" w:rsidRDefault="00655D39" w:rsidP="00A83D4D">
      <w:pPr>
        <w:pStyle w:val="ChapterIntro"/>
        <w:rPr>
          <w:lang w:eastAsia="en-GB"/>
        </w:rPr>
      </w:pPr>
      <w:ins w:id="0" w:author="Carol Nichols" w:date="2022-08-30T19:42:00Z">
        <w:r>
          <w:fldChar w:fldCharType="begin"/>
        </w:r>
        <w:r>
          <w:instrText xml:space="preserve"> XE "</w:instrText>
        </w:r>
        <w:r w:rsidRPr="00710074">
          <w:rPr>
            <w:rPrChange w:id="1" w:author="Carol Nichols" w:date="2022-08-30T19:42:00Z">
              <w:rPr/>
            </w:rPrChange>
          </w:rPr>
          <w:instrText>derive annotation startRange</w:instrText>
        </w:r>
        <w:r>
          <w:instrText xml:space="preserve">" </w:instrText>
        </w:r>
        <w:r>
          <w:fldChar w:fldCharType="end"/>
        </w:r>
      </w:ins>
      <w:r w:rsidR="00A53F7D" w:rsidRPr="00AA6D19">
        <w:t>In</w:t>
      </w:r>
      <w:r w:rsidR="00A53F7D">
        <w:t xml:space="preserve"> </w:t>
      </w:r>
      <w:r w:rsidR="00A53F7D" w:rsidRPr="00AA6D19">
        <w:t>various</w:t>
      </w:r>
      <w:r w:rsidR="00A53F7D">
        <w:t xml:space="preserve"> </w:t>
      </w:r>
      <w:r w:rsidR="00A53F7D" w:rsidRPr="00AA6D19">
        <w:t>places</w:t>
      </w:r>
      <w:r w:rsidR="00A53F7D">
        <w:t xml:space="preserve"> </w:t>
      </w:r>
      <w:r w:rsidR="00A53F7D" w:rsidRPr="00AA6D19">
        <w:t>in</w:t>
      </w:r>
      <w:r w:rsidR="00A53F7D">
        <w:t xml:space="preserve"> </w:t>
      </w:r>
      <w:r w:rsidR="00A53F7D" w:rsidRPr="00AA6D19">
        <w:t>the</w:t>
      </w:r>
      <w:r w:rsidR="00A53F7D">
        <w:t xml:space="preserve"> </w:t>
      </w:r>
      <w:r w:rsidR="00A53F7D" w:rsidRPr="00AA6D19">
        <w:t>book,</w:t>
      </w:r>
      <w:r w:rsidR="00A53F7D">
        <w:t xml:space="preserve"> </w:t>
      </w:r>
      <w:r w:rsidR="00A53F7D" w:rsidRPr="00AA6D19">
        <w:t>we’ve</w:t>
      </w:r>
      <w:r w:rsidR="00A53F7D">
        <w:t xml:space="preserve"> </w:t>
      </w:r>
      <w:r w:rsidR="00A53F7D" w:rsidRPr="00AA6D19">
        <w:t>discussed</w:t>
      </w:r>
      <w:r w:rsidR="00A53F7D">
        <w:t xml:space="preserve"> </w:t>
      </w:r>
      <w:r w:rsidR="00A53F7D" w:rsidRPr="00AA6D19">
        <w:t>the</w:t>
      </w:r>
      <w:r w:rsidR="00A53F7D">
        <w:t xml:space="preserve"> </w:t>
      </w:r>
      <w:r w:rsidR="00A53F7D" w:rsidRPr="00E25C29">
        <w:rPr>
          <w:rStyle w:val="Literal"/>
        </w:rPr>
        <w:t>derive</w:t>
      </w:r>
      <w:r w:rsidR="00A53F7D">
        <w:t xml:space="preserve"> </w:t>
      </w:r>
      <w:r w:rsidR="00A53F7D" w:rsidRPr="00AA6D19">
        <w:t>attribute,</w:t>
      </w:r>
      <w:r w:rsidR="00A53F7D">
        <w:t xml:space="preserve"> </w:t>
      </w:r>
      <w:r w:rsidR="00A53F7D" w:rsidRPr="00AA6D19">
        <w:t>which</w:t>
      </w:r>
      <w:r w:rsidR="00A53F7D">
        <w:t xml:space="preserve"> </w:t>
      </w:r>
      <w:r w:rsidR="00A53F7D" w:rsidRPr="00AA6D19">
        <w:t>you</w:t>
      </w:r>
      <w:r w:rsidR="00A53F7D">
        <w:t xml:space="preserve"> </w:t>
      </w:r>
      <w:r w:rsidR="00A53F7D" w:rsidRPr="00AA6D19">
        <w:t>can</w:t>
      </w:r>
      <w:r w:rsidR="00A53F7D">
        <w:t xml:space="preserve"> </w:t>
      </w:r>
      <w:r w:rsidR="00A53F7D" w:rsidRPr="00AA6D19">
        <w:t>apply</w:t>
      </w:r>
      <w:r w:rsidR="00A53F7D">
        <w:t xml:space="preserve"> </w:t>
      </w:r>
      <w:r w:rsidR="00A53F7D" w:rsidRPr="00AA6D19">
        <w:t>to</w:t>
      </w:r>
      <w:r w:rsidR="00A53F7D">
        <w:t xml:space="preserve"> </w:t>
      </w:r>
      <w:r w:rsidR="00A53F7D" w:rsidRPr="00AA6D19">
        <w:t>a</w:t>
      </w:r>
      <w:r w:rsidR="00A53F7D">
        <w:t xml:space="preserve"> </w:t>
      </w:r>
      <w:r w:rsidR="00A53F7D" w:rsidRPr="00AA6D19">
        <w:t>struct</w:t>
      </w:r>
      <w:r w:rsidR="00A53F7D">
        <w:t xml:space="preserve"> </w:t>
      </w:r>
      <w:r w:rsidR="00A53F7D" w:rsidRPr="00AA6D19">
        <w:t>or</w:t>
      </w:r>
      <w:r w:rsidR="00A53F7D">
        <w:t xml:space="preserve"> </w:t>
      </w:r>
      <w:r w:rsidR="00A53F7D" w:rsidRPr="00AA6D19">
        <w:t>enum</w:t>
      </w:r>
      <w:r w:rsidR="00A53F7D">
        <w:t xml:space="preserve"> </w:t>
      </w:r>
      <w:r w:rsidR="00A53F7D" w:rsidRPr="00AA6D19">
        <w:t>definition.</w:t>
      </w:r>
      <w:r w:rsidR="00A53F7D">
        <w:t xml:space="preserve"> </w:t>
      </w:r>
      <w:r w:rsidR="00A53F7D" w:rsidRPr="00AA6D19">
        <w:t>The</w:t>
      </w:r>
      <w:r w:rsidR="00A53F7D">
        <w:t xml:space="preserve"> </w:t>
      </w:r>
      <w:r w:rsidR="00A53F7D" w:rsidRPr="00E25C29">
        <w:rPr>
          <w:rStyle w:val="Literal"/>
        </w:rPr>
        <w:t>derive</w:t>
      </w:r>
      <w:r w:rsidR="00A53F7D">
        <w:t xml:space="preserve"> </w:t>
      </w:r>
      <w:r w:rsidR="00A53F7D" w:rsidRPr="00AA6D19">
        <w:t>attribute</w:t>
      </w:r>
      <w:r w:rsidR="00A53F7D">
        <w:t xml:space="preserve"> </w:t>
      </w:r>
      <w:r w:rsidR="00A53F7D" w:rsidRPr="00AA6D19">
        <w:t>generates</w:t>
      </w:r>
      <w:r w:rsidR="00A53F7D">
        <w:t xml:space="preserve"> </w:t>
      </w:r>
      <w:r w:rsidR="00A53F7D" w:rsidRPr="00AA6D19">
        <w:t>code</w:t>
      </w:r>
      <w:r w:rsidR="00A53F7D">
        <w:t xml:space="preserve"> </w:t>
      </w:r>
      <w:r w:rsidR="00A53F7D" w:rsidRPr="00AA6D19">
        <w:t>that</w:t>
      </w:r>
      <w:r w:rsidR="00A53F7D">
        <w:t xml:space="preserve"> </w:t>
      </w:r>
      <w:r w:rsidR="00A53F7D" w:rsidRPr="00AA6D19">
        <w:t>will</w:t>
      </w:r>
      <w:r w:rsidR="00A53F7D">
        <w:t xml:space="preserve"> </w:t>
      </w:r>
      <w:r w:rsidR="00A53F7D" w:rsidRPr="00AA6D19">
        <w:t>implement</w:t>
      </w:r>
      <w:r w:rsidR="00A53F7D">
        <w:t xml:space="preserve"> </w:t>
      </w:r>
      <w:r w:rsidR="00A53F7D" w:rsidRPr="00AA6D19">
        <w:t>a</w:t>
      </w:r>
      <w:r w:rsidR="00A53F7D">
        <w:t xml:space="preserve"> </w:t>
      </w:r>
      <w:r w:rsidR="00A53F7D" w:rsidRPr="00AA6D19">
        <w:t>trait</w:t>
      </w:r>
      <w:r w:rsidR="00A53F7D">
        <w:t xml:space="preserve"> </w:t>
      </w:r>
      <w:r w:rsidR="00A53F7D" w:rsidRPr="00AA6D19">
        <w:t>with</w:t>
      </w:r>
      <w:r w:rsidR="00A53F7D">
        <w:t xml:space="preserve"> </w:t>
      </w:r>
      <w:r w:rsidR="00A53F7D" w:rsidRPr="00AA6D19">
        <w:t>its</w:t>
      </w:r>
      <w:r w:rsidR="00A53F7D">
        <w:t xml:space="preserve"> </w:t>
      </w:r>
      <w:r w:rsidR="00A53F7D" w:rsidRPr="00AA6D19">
        <w:t>own</w:t>
      </w:r>
      <w:r w:rsidR="00A53F7D">
        <w:t xml:space="preserve"> </w:t>
      </w:r>
      <w:r w:rsidR="00A53F7D" w:rsidRPr="00AA6D19">
        <w:t>default</w:t>
      </w:r>
      <w:r w:rsidR="00A53F7D">
        <w:t xml:space="preserve"> </w:t>
      </w:r>
      <w:r w:rsidR="00A53F7D" w:rsidRPr="00AA6D19">
        <w:t>implementation</w:t>
      </w:r>
      <w:r w:rsidR="00A53F7D">
        <w:t xml:space="preserve"> </w:t>
      </w:r>
      <w:r w:rsidR="00A53F7D" w:rsidRPr="00AA6D19">
        <w:t>on</w:t>
      </w:r>
      <w:r w:rsidR="00A53F7D">
        <w:t xml:space="preserve"> </w:t>
      </w:r>
      <w:r w:rsidR="00A53F7D" w:rsidRPr="00AA6D19">
        <w:t>the</w:t>
      </w:r>
      <w:r w:rsidR="00A53F7D">
        <w:t xml:space="preserve"> </w:t>
      </w:r>
      <w:r w:rsidR="00A53F7D" w:rsidRPr="00AA6D19">
        <w:t>type</w:t>
      </w:r>
      <w:r w:rsidR="00A53F7D">
        <w:t xml:space="preserve"> </w:t>
      </w:r>
      <w:r w:rsidR="00A53F7D" w:rsidRPr="00AA6D19">
        <w:t>you’ve</w:t>
      </w:r>
      <w:r w:rsidR="00A53F7D">
        <w:t xml:space="preserve"> </w:t>
      </w:r>
      <w:r w:rsidR="00A53F7D" w:rsidRPr="00AA6D19">
        <w:t>annotated</w:t>
      </w:r>
      <w:r w:rsidR="00A53F7D">
        <w:t xml:space="preserve"> </w:t>
      </w:r>
      <w:r w:rsidR="00A53F7D" w:rsidRPr="00AA6D19">
        <w:t>with</w:t>
      </w:r>
      <w:r w:rsidR="00A53F7D">
        <w:t xml:space="preserve"> </w:t>
      </w:r>
      <w:r w:rsidR="00A53F7D" w:rsidRPr="00AA6D19">
        <w:t>the</w:t>
      </w:r>
      <w:r w:rsidR="00A53F7D">
        <w:t xml:space="preserve"> </w:t>
      </w:r>
      <w:r w:rsidR="00A53F7D" w:rsidRPr="00E25C29">
        <w:rPr>
          <w:rStyle w:val="Literal"/>
        </w:rPr>
        <w:t>derive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syntax.</w:t>
      </w:r>
    </w:p>
    <w:p w14:paraId="36127F07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appendix,</w:t>
      </w:r>
      <w:r>
        <w:rPr>
          <w:lang w:eastAsia="en-GB"/>
        </w:rPr>
        <w:t xml:space="preserve"> </w:t>
      </w:r>
      <w:r w:rsidRPr="00AA6D19">
        <w:rPr>
          <w:lang w:eastAsia="en-GB"/>
        </w:rPr>
        <w:t>we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provide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reference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all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standard</w:t>
      </w:r>
      <w:r>
        <w:rPr>
          <w:lang w:eastAsia="en-GB"/>
        </w:rPr>
        <w:t xml:space="preserve"> </w:t>
      </w:r>
      <w:r w:rsidRPr="00AA6D19">
        <w:rPr>
          <w:lang w:eastAsia="en-GB"/>
        </w:rPr>
        <w:t>library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use</w:t>
      </w:r>
      <w:r>
        <w:rPr>
          <w:lang w:eastAsia="en-GB"/>
        </w:rPr>
        <w:t xml:space="preserve"> </w:t>
      </w:r>
      <w:r w:rsidRPr="00AA6D19">
        <w:rPr>
          <w:lang w:eastAsia="en-GB"/>
        </w:rPr>
        <w:t>with</w:t>
      </w:r>
      <w:r>
        <w:rPr>
          <w:lang w:eastAsia="en-GB"/>
        </w:rPr>
        <w:t xml:space="preserve"> </w:t>
      </w:r>
      <w:r w:rsidRPr="00E25C29">
        <w:rPr>
          <w:rStyle w:val="Literal"/>
        </w:rPr>
        <w:t>derive</w:t>
      </w:r>
      <w:r w:rsidRPr="00AA6D19">
        <w:rPr>
          <w:lang w:eastAsia="en-GB"/>
        </w:rPr>
        <w:t>.</w:t>
      </w:r>
      <w:r>
        <w:rPr>
          <w:lang w:eastAsia="en-GB"/>
        </w:rPr>
        <w:t xml:space="preserve"> </w:t>
      </w:r>
      <w:r w:rsidRPr="00AA6D19">
        <w:rPr>
          <w:lang w:eastAsia="en-GB"/>
        </w:rPr>
        <w:t>Each</w:t>
      </w:r>
      <w:r>
        <w:rPr>
          <w:lang w:eastAsia="en-GB"/>
        </w:rPr>
        <w:t xml:space="preserve"> </w:t>
      </w:r>
      <w:r w:rsidRPr="00AA6D19">
        <w:rPr>
          <w:lang w:eastAsia="en-GB"/>
        </w:rPr>
        <w:t>section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covers:</w:t>
      </w:r>
    </w:p>
    <w:p w14:paraId="7EA00F26" w14:textId="77777777" w:rsidR="00A53F7D" w:rsidRPr="00AA6D19" w:rsidRDefault="00A53F7D" w:rsidP="00A53F7D">
      <w:pPr>
        <w:pStyle w:val="ListBullet"/>
        <w:rPr>
          <w:lang w:eastAsia="en-GB"/>
        </w:rPr>
      </w:pPr>
      <w:r w:rsidRPr="00AA6D19">
        <w:rPr>
          <w:lang w:eastAsia="en-GB"/>
        </w:rPr>
        <w:t>What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operators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methods</w:t>
      </w:r>
      <w:r>
        <w:rPr>
          <w:lang w:eastAsia="en-GB"/>
        </w:rPr>
        <w:t xml:space="preserve"> </w:t>
      </w:r>
      <w:r w:rsidRPr="00AA6D19">
        <w:rPr>
          <w:lang w:eastAsia="en-GB"/>
        </w:rPr>
        <w:t>deriving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will</w:t>
      </w:r>
      <w:r>
        <w:rPr>
          <w:lang w:eastAsia="en-GB"/>
        </w:rPr>
        <w:t xml:space="preserve"> </w:t>
      </w:r>
      <w:r w:rsidRPr="00AA6D19">
        <w:rPr>
          <w:lang w:eastAsia="en-GB"/>
        </w:rPr>
        <w:t>enable</w:t>
      </w:r>
    </w:p>
    <w:p w14:paraId="5D721C50" w14:textId="77777777" w:rsidR="00A53F7D" w:rsidRPr="00AA6D19" w:rsidRDefault="00A53F7D" w:rsidP="00A53F7D">
      <w:pPr>
        <w:pStyle w:val="ListBullet"/>
        <w:rPr>
          <w:lang w:eastAsia="en-GB"/>
        </w:rPr>
      </w:pPr>
      <w:r w:rsidRPr="00AA6D19">
        <w:rPr>
          <w:lang w:eastAsia="en-GB"/>
        </w:rPr>
        <w:t>What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implementation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provided</w:t>
      </w:r>
      <w:r>
        <w:rPr>
          <w:lang w:eastAsia="en-GB"/>
        </w:rPr>
        <w:t xml:space="preserve"> </w:t>
      </w:r>
      <w:r w:rsidRPr="00AA6D19">
        <w:rPr>
          <w:lang w:eastAsia="en-GB"/>
        </w:rPr>
        <w:t>by</w:t>
      </w:r>
      <w:r>
        <w:rPr>
          <w:lang w:eastAsia="en-GB"/>
        </w:rPr>
        <w:t xml:space="preserve"> </w:t>
      </w:r>
      <w:r w:rsidRPr="00AA6D19">
        <w:rPr>
          <w:rStyle w:val="Literal"/>
        </w:rPr>
        <w:t>derive</w:t>
      </w:r>
      <w:r>
        <w:rPr>
          <w:lang w:eastAsia="en-GB"/>
        </w:rPr>
        <w:t xml:space="preserve"> </w:t>
      </w:r>
      <w:r w:rsidRPr="00AA6D19">
        <w:rPr>
          <w:lang w:eastAsia="en-GB"/>
        </w:rPr>
        <w:t>does</w:t>
      </w:r>
    </w:p>
    <w:p w14:paraId="7DB51E79" w14:textId="77777777" w:rsidR="00A53F7D" w:rsidRPr="00AA6D19" w:rsidRDefault="00A53F7D" w:rsidP="00A53F7D">
      <w:pPr>
        <w:pStyle w:val="ListBullet"/>
        <w:rPr>
          <w:lang w:eastAsia="en-GB"/>
        </w:rPr>
      </w:pPr>
      <w:r w:rsidRPr="00AA6D19">
        <w:rPr>
          <w:lang w:eastAsia="en-GB"/>
        </w:rPr>
        <w:t>What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implementing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signifies</w:t>
      </w:r>
      <w:r>
        <w:rPr>
          <w:lang w:eastAsia="en-GB"/>
        </w:rPr>
        <w:t xml:space="preserve"> </w:t>
      </w:r>
      <w:r w:rsidRPr="00AA6D19">
        <w:rPr>
          <w:lang w:eastAsia="en-GB"/>
        </w:rPr>
        <w:t>about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</w:p>
    <w:p w14:paraId="285EFA00" w14:textId="77777777" w:rsidR="00A53F7D" w:rsidRPr="00AA6D19" w:rsidRDefault="00A53F7D" w:rsidP="00A53F7D">
      <w:pPr>
        <w:pStyle w:val="ListBullet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conditions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which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you’re</w:t>
      </w:r>
      <w:r>
        <w:rPr>
          <w:lang w:eastAsia="en-GB"/>
        </w:rPr>
        <w:t xml:space="preserve"> </w:t>
      </w:r>
      <w:r w:rsidRPr="00AA6D19">
        <w:rPr>
          <w:lang w:eastAsia="en-GB"/>
        </w:rPr>
        <w:t>allowed</w:t>
      </w:r>
      <w:r>
        <w:rPr>
          <w:lang w:eastAsia="en-GB"/>
        </w:rPr>
        <w:t xml:space="preserve"> </w:t>
      </w:r>
      <w:r w:rsidRPr="00AA6D19">
        <w:rPr>
          <w:lang w:eastAsia="en-GB"/>
        </w:rPr>
        <w:t>or</w:t>
      </w:r>
      <w:r>
        <w:rPr>
          <w:lang w:eastAsia="en-GB"/>
        </w:rPr>
        <w:t xml:space="preserve"> </w:t>
      </w:r>
      <w:r w:rsidRPr="00AA6D19">
        <w:rPr>
          <w:lang w:eastAsia="en-GB"/>
        </w:rPr>
        <w:t>not</w:t>
      </w:r>
      <w:r>
        <w:rPr>
          <w:lang w:eastAsia="en-GB"/>
        </w:rPr>
        <w:t xml:space="preserve"> </w:t>
      </w:r>
      <w:r w:rsidRPr="00AA6D19">
        <w:rPr>
          <w:lang w:eastAsia="en-GB"/>
        </w:rPr>
        <w:t>allowed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implement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</w:p>
    <w:p w14:paraId="5EA99728" w14:textId="77777777" w:rsidR="00A53F7D" w:rsidRPr="00AA6D19" w:rsidRDefault="00A53F7D" w:rsidP="00A53F7D">
      <w:pPr>
        <w:pStyle w:val="ListBullet"/>
        <w:rPr>
          <w:lang w:eastAsia="en-GB"/>
        </w:rPr>
      </w:pPr>
      <w:r w:rsidRPr="00AA6D19">
        <w:rPr>
          <w:lang w:eastAsia="en-GB"/>
        </w:rPr>
        <w:lastRenderedPageBreak/>
        <w:t>Examples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operations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require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</w:p>
    <w:p w14:paraId="2B18CC79" w14:textId="775F1B73" w:rsidR="00A53F7D" w:rsidRPr="00AA6D19" w:rsidRDefault="00A53F7D" w:rsidP="00A53F7D">
      <w:pPr>
        <w:pStyle w:val="Body"/>
        <w:rPr>
          <w:lang w:eastAsia="en-GB"/>
        </w:rPr>
      </w:pPr>
      <w:r w:rsidRPr="00AA6D19">
        <w:t>If</w:t>
      </w:r>
      <w:r>
        <w:t xml:space="preserve"> </w:t>
      </w:r>
      <w:r w:rsidRPr="00AA6D19">
        <w:t>you</w:t>
      </w:r>
      <w:r>
        <w:t xml:space="preserve"> </w:t>
      </w:r>
      <w:r w:rsidRPr="00AA6D19">
        <w:t>want</w:t>
      </w:r>
      <w:r>
        <w:t xml:space="preserve"> </w:t>
      </w:r>
      <w:r w:rsidRPr="00AA6D19">
        <w:t>different</w:t>
      </w:r>
      <w:r>
        <w:t xml:space="preserve"> </w:t>
      </w:r>
      <w:r w:rsidRPr="00AA6D19">
        <w:t>behavior</w:t>
      </w:r>
      <w:r>
        <w:t xml:space="preserve"> </w:t>
      </w:r>
      <w:r w:rsidRPr="00AA6D19">
        <w:t>from</w:t>
      </w:r>
      <w:r>
        <w:t xml:space="preserve"> </w:t>
      </w:r>
      <w:r w:rsidRPr="00AA6D19">
        <w:t>that</w:t>
      </w:r>
      <w:r>
        <w:t xml:space="preserve"> </w:t>
      </w:r>
      <w:r w:rsidRPr="00AA6D19">
        <w:t>provided</w:t>
      </w:r>
      <w:r>
        <w:t xml:space="preserve"> </w:t>
      </w:r>
      <w:r w:rsidRPr="00AA6D19">
        <w:t>by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derive</w:t>
      </w:r>
      <w:r>
        <w:rPr>
          <w:lang w:eastAsia="en-GB"/>
        </w:rPr>
        <w:t xml:space="preserve"> </w:t>
      </w:r>
      <w:r w:rsidRPr="00AA6D19">
        <w:rPr>
          <w:lang w:eastAsia="en-GB"/>
        </w:rPr>
        <w:t>attribute,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consult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standard</w:t>
      </w:r>
      <w:r>
        <w:rPr>
          <w:lang w:eastAsia="en-GB"/>
        </w:rPr>
        <w:t xml:space="preserve"> </w:t>
      </w:r>
      <w:r w:rsidRPr="00AA6D19">
        <w:rPr>
          <w:lang w:eastAsia="en-GB"/>
        </w:rPr>
        <w:t>library</w:t>
      </w:r>
      <w:r>
        <w:rPr>
          <w:lang w:eastAsia="en-GB"/>
        </w:rPr>
        <w:t xml:space="preserve"> </w:t>
      </w:r>
      <w:r w:rsidRPr="00AA6D19">
        <w:rPr>
          <w:lang w:eastAsia="en-GB"/>
        </w:rPr>
        <w:t>documentation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each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details</w:t>
      </w:r>
      <w:r>
        <w:rPr>
          <w:lang w:eastAsia="en-GB"/>
        </w:rPr>
        <w:t xml:space="preserve"> </w:t>
      </w:r>
      <w:del w:id="2" w:author="Audrey Doyle" w:date="2022-08-07T14:55:00Z">
        <w:r w:rsidRPr="00AA6D19" w:rsidDel="001C46B3">
          <w:rPr>
            <w:lang w:eastAsia="en-GB"/>
          </w:rPr>
          <w:delText>of</w:delText>
        </w:r>
        <w:r w:rsidDel="001C46B3">
          <w:rPr>
            <w:lang w:eastAsia="en-GB"/>
          </w:rPr>
          <w:delText xml:space="preserve"> </w:delText>
        </w:r>
      </w:del>
      <w:ins w:id="3" w:author="Audrey Doyle" w:date="2022-08-07T14:55:00Z">
        <w:r w:rsidR="001C46B3">
          <w:rPr>
            <w:lang w:eastAsia="en-GB"/>
          </w:rPr>
          <w:t xml:space="preserve">on </w:t>
        </w:r>
      </w:ins>
      <w:r w:rsidRPr="00AA6D19">
        <w:rPr>
          <w:lang w:eastAsia="en-GB"/>
        </w:rPr>
        <w:t>how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manually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implement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them.</w:t>
      </w:r>
    </w:p>
    <w:p w14:paraId="716909DB" w14:textId="3737C70F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del w:id="4" w:author="Audrey Doyle" w:date="2022-08-07T14:55:00Z">
        <w:r w:rsidRPr="00AA6D19" w:rsidDel="001C46B3">
          <w:rPr>
            <w:lang w:eastAsia="en-GB"/>
          </w:rPr>
          <w:delText>se</w:delText>
        </w:r>
      </w:del>
      <w:r>
        <w:rPr>
          <w:lang w:eastAsia="en-GB"/>
        </w:rPr>
        <w:t xml:space="preserve"> </w:t>
      </w:r>
      <w:r w:rsidRPr="00AA6D19">
        <w:rPr>
          <w:lang w:eastAsia="en-GB"/>
        </w:rPr>
        <w:t>traits</w:t>
      </w:r>
      <w:r>
        <w:rPr>
          <w:lang w:eastAsia="en-GB"/>
        </w:rPr>
        <w:t xml:space="preserve"> </w:t>
      </w:r>
      <w:r w:rsidRPr="00AA6D19">
        <w:rPr>
          <w:lang w:eastAsia="en-GB"/>
        </w:rPr>
        <w:t>listed</w:t>
      </w:r>
      <w:r>
        <w:rPr>
          <w:lang w:eastAsia="en-GB"/>
        </w:rPr>
        <w:t xml:space="preserve"> </w:t>
      </w:r>
      <w:r w:rsidRPr="00AA6D19">
        <w:rPr>
          <w:lang w:eastAsia="en-GB"/>
        </w:rPr>
        <w:t>here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only</w:t>
      </w:r>
      <w:r>
        <w:rPr>
          <w:lang w:eastAsia="en-GB"/>
        </w:rPr>
        <w:t xml:space="preserve"> </w:t>
      </w:r>
      <w:r w:rsidRPr="00AA6D19">
        <w:rPr>
          <w:lang w:eastAsia="en-GB"/>
        </w:rPr>
        <w:t>ones</w:t>
      </w:r>
      <w:r>
        <w:rPr>
          <w:lang w:eastAsia="en-GB"/>
        </w:rPr>
        <w:t xml:space="preserve"> </w:t>
      </w:r>
      <w:r w:rsidRPr="00AA6D19">
        <w:rPr>
          <w:lang w:eastAsia="en-GB"/>
        </w:rPr>
        <w:t>defined</w:t>
      </w:r>
      <w:r>
        <w:rPr>
          <w:lang w:eastAsia="en-GB"/>
        </w:rPr>
        <w:t xml:space="preserve"> </w:t>
      </w:r>
      <w:r w:rsidRPr="00AA6D19">
        <w:rPr>
          <w:lang w:eastAsia="en-GB"/>
        </w:rPr>
        <w:t>by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standard</w:t>
      </w:r>
      <w:r>
        <w:rPr>
          <w:lang w:eastAsia="en-GB"/>
        </w:rPr>
        <w:t xml:space="preserve"> </w:t>
      </w:r>
      <w:r w:rsidRPr="00AA6D19">
        <w:rPr>
          <w:lang w:eastAsia="en-GB"/>
        </w:rPr>
        <w:t>library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be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implemented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types</w:t>
      </w:r>
      <w:r>
        <w:rPr>
          <w:lang w:eastAsia="en-GB"/>
        </w:rPr>
        <w:t xml:space="preserve"> </w:t>
      </w:r>
      <w:r w:rsidRPr="00AA6D19">
        <w:rPr>
          <w:lang w:eastAsia="en-GB"/>
        </w:rPr>
        <w:t>using</w:t>
      </w:r>
      <w:r>
        <w:rPr>
          <w:lang w:eastAsia="en-GB"/>
        </w:rPr>
        <w:t xml:space="preserve"> </w:t>
      </w:r>
      <w:r w:rsidRPr="00E25C29">
        <w:rPr>
          <w:rStyle w:val="Literal"/>
        </w:rPr>
        <w:t>derive</w:t>
      </w:r>
      <w:r w:rsidRPr="00AA6D19">
        <w:rPr>
          <w:lang w:eastAsia="en-GB"/>
        </w:rPr>
        <w:t>.</w:t>
      </w:r>
      <w:r>
        <w:rPr>
          <w:lang w:eastAsia="en-GB"/>
        </w:rPr>
        <w:t xml:space="preserve"> </w:t>
      </w:r>
      <w:r w:rsidRPr="00AA6D19">
        <w:rPr>
          <w:lang w:eastAsia="en-GB"/>
        </w:rPr>
        <w:t>Other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traits</w:t>
      </w:r>
      <w:r>
        <w:rPr>
          <w:lang w:eastAsia="en-GB"/>
        </w:rPr>
        <w:t xml:space="preserve"> </w:t>
      </w:r>
      <w:r w:rsidRPr="00AA6D19">
        <w:rPr>
          <w:lang w:eastAsia="en-GB"/>
        </w:rPr>
        <w:t>defined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standard</w:t>
      </w:r>
      <w:r>
        <w:rPr>
          <w:lang w:eastAsia="en-GB"/>
        </w:rPr>
        <w:t xml:space="preserve"> </w:t>
      </w:r>
      <w:r w:rsidRPr="00AA6D19">
        <w:rPr>
          <w:lang w:eastAsia="en-GB"/>
        </w:rPr>
        <w:t>library</w:t>
      </w:r>
      <w:r>
        <w:rPr>
          <w:lang w:eastAsia="en-GB"/>
        </w:rPr>
        <w:t xml:space="preserve"> </w:t>
      </w:r>
      <w:r w:rsidRPr="00AA6D19">
        <w:rPr>
          <w:lang w:eastAsia="en-GB"/>
        </w:rPr>
        <w:t>don’t</w:t>
      </w:r>
      <w:r>
        <w:rPr>
          <w:lang w:eastAsia="en-GB"/>
        </w:rPr>
        <w:t xml:space="preserve"> </w:t>
      </w:r>
      <w:r w:rsidRPr="00AA6D19">
        <w:rPr>
          <w:lang w:eastAsia="en-GB"/>
        </w:rPr>
        <w:t>have</w:t>
      </w:r>
      <w:r>
        <w:rPr>
          <w:lang w:eastAsia="en-GB"/>
        </w:rPr>
        <w:t xml:space="preserve"> </w:t>
      </w:r>
      <w:r w:rsidRPr="00AA6D19">
        <w:rPr>
          <w:lang w:eastAsia="en-GB"/>
        </w:rPr>
        <w:t>sensible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default</w:t>
      </w:r>
      <w:r>
        <w:rPr>
          <w:lang w:eastAsia="en-GB"/>
        </w:rPr>
        <w:t xml:space="preserve"> </w:t>
      </w:r>
      <w:r w:rsidRPr="00AA6D19">
        <w:rPr>
          <w:lang w:eastAsia="en-GB"/>
        </w:rPr>
        <w:t>behavior,</w:t>
      </w:r>
      <w:r>
        <w:rPr>
          <w:lang w:eastAsia="en-GB"/>
        </w:rPr>
        <w:t xml:space="preserve"> </w:t>
      </w:r>
      <w:r w:rsidRPr="00AA6D19">
        <w:rPr>
          <w:lang w:eastAsia="en-GB"/>
        </w:rPr>
        <w:t>so</w:t>
      </w:r>
      <w:r>
        <w:rPr>
          <w:lang w:eastAsia="en-GB"/>
        </w:rPr>
        <w:t xml:space="preserve"> </w:t>
      </w:r>
      <w:r w:rsidRPr="00AA6D19">
        <w:rPr>
          <w:lang w:eastAsia="en-GB"/>
        </w:rPr>
        <w:t>it’s</w:t>
      </w:r>
      <w:r>
        <w:rPr>
          <w:lang w:eastAsia="en-GB"/>
        </w:rPr>
        <w:t xml:space="preserve"> </w:t>
      </w:r>
      <w:r w:rsidRPr="00AA6D19">
        <w:rPr>
          <w:lang w:eastAsia="en-GB"/>
        </w:rPr>
        <w:t>up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implement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them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way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makes</w:t>
      </w:r>
      <w:r>
        <w:rPr>
          <w:lang w:eastAsia="en-GB"/>
        </w:rPr>
        <w:t xml:space="preserve"> </w:t>
      </w:r>
      <w:r w:rsidRPr="00AA6D19">
        <w:rPr>
          <w:lang w:eastAsia="en-GB"/>
        </w:rPr>
        <w:t>sense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what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you’re</w:t>
      </w:r>
      <w:r>
        <w:rPr>
          <w:lang w:eastAsia="en-GB"/>
        </w:rPr>
        <w:t xml:space="preserve"> </w:t>
      </w:r>
      <w:r w:rsidRPr="00AA6D19">
        <w:rPr>
          <w:lang w:eastAsia="en-GB"/>
        </w:rPr>
        <w:t>trying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accomplish.</w:t>
      </w:r>
    </w:p>
    <w:p w14:paraId="65AC16D5" w14:textId="175AE353" w:rsidR="00A53F7D" w:rsidRPr="00AA6D19" w:rsidRDefault="00CA215D" w:rsidP="00A53F7D">
      <w:pPr>
        <w:pStyle w:val="Body"/>
        <w:rPr>
          <w:lang w:eastAsia="en-GB"/>
        </w:rPr>
      </w:pPr>
      <w:ins w:id="5" w:author="Carol Nichols" w:date="2022-08-30T19:43:00Z">
        <w:r>
          <w:fldChar w:fldCharType="begin"/>
        </w:r>
        <w:r>
          <w:instrText xml:space="preserve"> XE "</w:instrText>
        </w:r>
        <w:r>
          <w:instrText>Display trait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</w:ins>
      <w:r w:rsidR="00A53F7D" w:rsidRPr="00AA6D19">
        <w:rPr>
          <w:lang w:eastAsia="en-GB"/>
        </w:rPr>
        <w:t>An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example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of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trait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that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can’t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be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derived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is</w:t>
      </w:r>
      <w:r w:rsidR="00A53F7D">
        <w:rPr>
          <w:lang w:eastAsia="en-GB"/>
        </w:rPr>
        <w:t xml:space="preserve"> </w:t>
      </w:r>
      <w:r w:rsidR="00A53F7D" w:rsidRPr="00E25C29">
        <w:rPr>
          <w:rStyle w:val="Literal"/>
        </w:rPr>
        <w:t>Display</w:t>
      </w:r>
      <w:r w:rsidR="00A53F7D" w:rsidRPr="00AA6D19">
        <w:rPr>
          <w:lang w:eastAsia="en-GB"/>
        </w:rPr>
        <w:t>,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which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handles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formatting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for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end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users.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You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should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always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consider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the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appropriate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way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to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display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type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to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an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end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user.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What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parts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of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the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type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should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an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end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user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be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allowed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to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see?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What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parts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would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they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find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relevant?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What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format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of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the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data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would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be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most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relevant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to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them?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The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Rust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compiler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doesn’t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have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this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insight,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so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it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can’t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provide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appropriate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default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behavior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for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you.</w:t>
      </w:r>
      <w:ins w:id="6" w:author="Carol Nichols" w:date="2022-08-30T19:43:00Z">
        <w:r>
          <w:fldChar w:fldCharType="begin"/>
        </w:r>
        <w:r>
          <w:instrText xml:space="preserve"> XE "Display trait</w:instrText>
        </w:r>
        <w:r w:rsidRPr="00BE574B">
          <w:instrText xml:space="preserve"> </w:instrText>
        </w:r>
        <w:r>
          <w:instrText>end</w:instrText>
        </w:r>
        <w:r w:rsidRPr="00BE574B">
          <w:instrText>Range</w:instrText>
        </w:r>
        <w:r>
          <w:instrText xml:space="preserve">" </w:instrText>
        </w:r>
        <w:r>
          <w:fldChar w:fldCharType="end"/>
        </w:r>
      </w:ins>
    </w:p>
    <w:p w14:paraId="15F4E863" w14:textId="4DD01ACA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list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derivable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traits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provided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appendix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not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comprehensive:</w:t>
      </w:r>
      <w:r>
        <w:rPr>
          <w:lang w:eastAsia="en-GB"/>
        </w:rPr>
        <w:t xml:space="preserve"> </w:t>
      </w:r>
      <w:r w:rsidRPr="00AA6D19">
        <w:rPr>
          <w:lang w:eastAsia="en-GB"/>
        </w:rPr>
        <w:t>libraries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implement</w:t>
      </w:r>
      <w:r>
        <w:rPr>
          <w:lang w:eastAsia="en-GB"/>
        </w:rPr>
        <w:t xml:space="preserve"> </w:t>
      </w:r>
      <w:r w:rsidRPr="00E25C29">
        <w:rPr>
          <w:rStyle w:val="Literal"/>
        </w:rPr>
        <w:t>derive</w:t>
      </w:r>
      <w:r>
        <w:t xml:space="preserve"> </w:t>
      </w:r>
      <w:r w:rsidRPr="00AA6D19">
        <w:t>for</w:t>
      </w:r>
      <w:r>
        <w:t xml:space="preserve"> </w:t>
      </w:r>
      <w:r w:rsidRPr="00AA6D19">
        <w:t>their</w:t>
      </w:r>
      <w:r>
        <w:t xml:space="preserve"> </w:t>
      </w:r>
      <w:r w:rsidRPr="00AA6D19">
        <w:t>own</w:t>
      </w:r>
      <w:r>
        <w:t xml:space="preserve"> </w:t>
      </w:r>
      <w:r w:rsidRPr="00AA6D19">
        <w:t>traits,</w:t>
      </w:r>
      <w:r>
        <w:t xml:space="preserve"> </w:t>
      </w:r>
      <w:r w:rsidRPr="00AA6D19">
        <w:t>making</w:t>
      </w:r>
      <w:r>
        <w:t xml:space="preserve"> </w:t>
      </w:r>
      <w:r w:rsidRPr="00AA6D19">
        <w:t>the</w:t>
      </w:r>
      <w:r>
        <w:t xml:space="preserve"> </w:t>
      </w:r>
      <w:r w:rsidRPr="00AA6D19">
        <w:t>list</w:t>
      </w:r>
      <w:r>
        <w:t xml:space="preserve"> </w:t>
      </w:r>
      <w:r w:rsidRPr="00AA6D19">
        <w:t>of</w:t>
      </w:r>
      <w:r>
        <w:t xml:space="preserve"> </w:t>
      </w:r>
      <w:r w:rsidRPr="00AA6D19">
        <w:t>traits</w:t>
      </w:r>
      <w:r>
        <w:t xml:space="preserve"> </w:t>
      </w:r>
      <w:r w:rsidRPr="00AA6D19">
        <w:t>you</w:t>
      </w:r>
      <w:r>
        <w:t xml:space="preserve"> </w:t>
      </w:r>
      <w:r w:rsidRPr="00AA6D19">
        <w:t>can</w:t>
      </w:r>
      <w:r>
        <w:t xml:space="preserve"> </w:t>
      </w:r>
      <w:r w:rsidRPr="00AA6D19">
        <w:t>use</w:t>
      </w:r>
      <w:r>
        <w:t xml:space="preserve"> </w:t>
      </w:r>
      <w:r w:rsidRPr="00E25C29">
        <w:rPr>
          <w:rStyle w:val="Literal"/>
        </w:rPr>
        <w:t>derive</w:t>
      </w:r>
      <w:r>
        <w:t xml:space="preserve"> </w:t>
      </w:r>
      <w:r w:rsidRPr="00AA6D19">
        <w:t>with</w:t>
      </w:r>
      <w:r>
        <w:t xml:space="preserve"> </w:t>
      </w:r>
      <w:r w:rsidRPr="00AA6D19">
        <w:t>truly</w:t>
      </w:r>
      <w:r>
        <w:t xml:space="preserve"> </w:t>
      </w:r>
      <w:r w:rsidRPr="00AA6D19">
        <w:t>open</w:t>
      </w:r>
      <w:del w:id="7" w:author="Audrey Doyle" w:date="2022-08-07T14:55:00Z">
        <w:r w:rsidRPr="00AA6D19" w:rsidDel="001C46B3">
          <w:delText>-</w:delText>
        </w:r>
      </w:del>
      <w:ins w:id="8" w:author="Audrey Doyle" w:date="2022-08-07T14:55:00Z">
        <w:r w:rsidR="001C46B3">
          <w:t xml:space="preserve"> </w:t>
        </w:r>
      </w:ins>
      <w:r w:rsidRPr="00AA6D19">
        <w:t>ended.</w:t>
      </w:r>
      <w:r>
        <w:t xml:space="preserve"> </w:t>
      </w:r>
      <w:r w:rsidRPr="00AA6D19">
        <w:t>Implementing</w:t>
      </w:r>
      <w:r>
        <w:t xml:space="preserve"> </w:t>
      </w:r>
      <w:r w:rsidRPr="00E25C29">
        <w:rPr>
          <w:rStyle w:val="Literal"/>
        </w:rPr>
        <w:t>derive</w:t>
      </w:r>
      <w:r>
        <w:rPr>
          <w:lang w:eastAsia="en-GB"/>
        </w:rPr>
        <w:t xml:space="preserve"> </w:t>
      </w:r>
      <w:r w:rsidRPr="00AA6D19">
        <w:rPr>
          <w:lang w:eastAsia="en-GB"/>
        </w:rPr>
        <w:t>involves</w:t>
      </w:r>
      <w:r>
        <w:rPr>
          <w:lang w:eastAsia="en-GB"/>
        </w:rPr>
        <w:t xml:space="preserve"> </w:t>
      </w:r>
      <w:r w:rsidRPr="00AA6D19">
        <w:rPr>
          <w:lang w:eastAsia="en-GB"/>
        </w:rPr>
        <w:t>using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procedural</w:t>
      </w:r>
      <w:r>
        <w:rPr>
          <w:lang w:eastAsia="en-GB"/>
        </w:rPr>
        <w:t xml:space="preserve"> </w:t>
      </w:r>
      <w:r w:rsidRPr="00AA6D19">
        <w:rPr>
          <w:lang w:eastAsia="en-GB"/>
        </w:rPr>
        <w:t>macro,</w:t>
      </w:r>
      <w:r>
        <w:rPr>
          <w:lang w:eastAsia="en-GB"/>
        </w:rPr>
        <w:t xml:space="preserve"> </w:t>
      </w:r>
      <w:r w:rsidRPr="00AA6D19">
        <w:rPr>
          <w:lang w:eastAsia="en-GB"/>
        </w:rPr>
        <w:t>which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covered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del w:id="9" w:author="Audrey Doyle" w:date="2022-08-07T14:56:00Z">
        <w:r w:rsidRPr="00AA6D19" w:rsidDel="001C46B3">
          <w:rPr>
            <w:lang w:eastAsia="en-GB"/>
          </w:rPr>
          <w:delText>the</w:delText>
        </w:r>
        <w:r w:rsidDel="001C46B3">
          <w:rPr>
            <w:lang w:eastAsia="en-GB"/>
          </w:rPr>
          <w:delText xml:space="preserve"> </w:delText>
        </w:r>
      </w:del>
      <w:r w:rsidRPr="00B533CF">
        <w:rPr>
          <w:rStyle w:val="Xref"/>
        </w:rPr>
        <w:t>“Macros”</w:t>
      </w:r>
      <w:r w:rsidRPr="001C46B3">
        <w:rPr>
          <w:rPrChange w:id="10" w:author="Audrey Doyle" w:date="2022-08-07T14:56:00Z">
            <w:rPr>
              <w:rStyle w:val="Xref"/>
            </w:rPr>
          </w:rPrChange>
        </w:rPr>
        <w:t xml:space="preserve"> </w:t>
      </w:r>
      <w:del w:id="11" w:author="Audrey Doyle" w:date="2022-08-07T14:56:00Z">
        <w:r w:rsidRPr="001C46B3" w:rsidDel="001C46B3">
          <w:rPr>
            <w:rPrChange w:id="12" w:author="Audrey Doyle" w:date="2022-08-07T14:56:00Z">
              <w:rPr>
                <w:rStyle w:val="Xref"/>
              </w:rPr>
            </w:rPrChange>
          </w:rPr>
          <w:delText>section of</w:delText>
        </w:r>
      </w:del>
      <w:ins w:id="13" w:author="Audrey Doyle" w:date="2022-08-07T14:56:00Z">
        <w:r w:rsidR="001C46B3">
          <w:t>on</w:t>
        </w:r>
      </w:ins>
      <w:r w:rsidRPr="001C46B3">
        <w:rPr>
          <w:rPrChange w:id="14" w:author="Audrey Doyle" w:date="2022-08-07T14:56:00Z">
            <w:rPr>
              <w:rStyle w:val="Xref"/>
            </w:rPr>
          </w:rPrChange>
        </w:rPr>
        <w:t xml:space="preserve"> </w:t>
      </w:r>
      <w:del w:id="15" w:author="Audrey Doyle" w:date="2022-08-07T14:56:00Z">
        <w:r w:rsidRPr="00B533CF" w:rsidDel="001C46B3">
          <w:rPr>
            <w:rStyle w:val="Xref"/>
          </w:rPr>
          <w:delText>Chapter 19</w:delText>
        </w:r>
      </w:del>
      <w:ins w:id="16" w:author="Audrey Doyle" w:date="2022-08-07T14:56:00Z">
        <w:r w:rsidR="001C46B3">
          <w:rPr>
            <w:rStyle w:val="Xref"/>
          </w:rPr>
          <w:t>page XX</w:t>
        </w:r>
      </w:ins>
      <w:r w:rsidRPr="00AA6D19">
        <w:rPr>
          <w:lang w:eastAsia="en-GB"/>
        </w:rPr>
        <w:t>.</w:t>
      </w:r>
    </w:p>
    <w:bookmarkStart w:id="17" w:name="`debug`-for-programmer-output"/>
    <w:bookmarkEnd w:id="17"/>
    <w:p w14:paraId="6F83CCDE" w14:textId="33A44E5B" w:rsidR="00A53F7D" w:rsidRPr="00AA6D19" w:rsidRDefault="000735A6" w:rsidP="00A53F7D">
      <w:pPr>
        <w:pStyle w:val="HeadA"/>
        <w:rPr>
          <w:lang w:eastAsia="en-GB"/>
        </w:rPr>
      </w:pPr>
      <w:ins w:id="18" w:author="Carol Nichols" w:date="2022-08-30T19:44:00Z">
        <w:r>
          <w:fldChar w:fldCharType="begin"/>
        </w:r>
        <w:r>
          <w:instrText xml:space="preserve"> XE "</w:instrText>
        </w:r>
        <w:r>
          <w:instrText>Debug</w:instrText>
        </w:r>
        <w:r>
          <w:instrText xml:space="preserve"> trait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</w:ins>
      <w:r w:rsidR="00A53F7D" w:rsidRPr="00435043">
        <w:t>Debug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for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Programmer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Output</w:t>
      </w:r>
    </w:p>
    <w:p w14:paraId="2E57559D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t>The</w:t>
      </w:r>
      <w:r>
        <w:t xml:space="preserve"> </w:t>
      </w:r>
      <w:r w:rsidRPr="00E25C29">
        <w:rPr>
          <w:rStyle w:val="Literal"/>
        </w:rPr>
        <w:t>Debug</w:t>
      </w:r>
      <w:r>
        <w:t xml:space="preserve"> </w:t>
      </w:r>
      <w:r w:rsidRPr="00AA6D19">
        <w:t>trait</w:t>
      </w:r>
      <w:r>
        <w:t xml:space="preserve"> </w:t>
      </w:r>
      <w:r w:rsidRPr="00AA6D19">
        <w:t>enables</w:t>
      </w:r>
      <w:r>
        <w:t xml:space="preserve"> </w:t>
      </w:r>
      <w:r w:rsidRPr="00AA6D19">
        <w:t>debug</w:t>
      </w:r>
      <w:r>
        <w:t xml:space="preserve"> </w:t>
      </w:r>
      <w:r w:rsidRPr="00AA6D19">
        <w:t>formatting</w:t>
      </w:r>
      <w:r>
        <w:t xml:space="preserve"> </w:t>
      </w:r>
      <w:r w:rsidRPr="00AA6D19">
        <w:t>in</w:t>
      </w:r>
      <w:r>
        <w:t xml:space="preserve"> </w:t>
      </w:r>
      <w:r w:rsidRPr="00AA6D19">
        <w:t>format</w:t>
      </w:r>
      <w:r>
        <w:t xml:space="preserve"> </w:t>
      </w:r>
      <w:r w:rsidRPr="00AA6D19">
        <w:t>strings,</w:t>
      </w:r>
      <w:r>
        <w:t xml:space="preserve"> </w:t>
      </w:r>
      <w:r w:rsidRPr="00AA6D19">
        <w:t>which</w:t>
      </w:r>
      <w:r>
        <w:t xml:space="preserve"> </w:t>
      </w:r>
      <w:r w:rsidRPr="00AA6D19">
        <w:t>you</w:t>
      </w:r>
      <w:r>
        <w:t xml:space="preserve"> </w:t>
      </w:r>
      <w:r w:rsidRPr="00AA6D19">
        <w:t>indicate</w:t>
      </w:r>
      <w:r>
        <w:t xml:space="preserve"> </w:t>
      </w:r>
      <w:r w:rsidRPr="00AA6D19">
        <w:t>by</w:t>
      </w:r>
      <w:r>
        <w:t xml:space="preserve"> </w:t>
      </w:r>
      <w:r w:rsidRPr="00AA6D19">
        <w:t>adding</w:t>
      </w:r>
      <w:r>
        <w:t xml:space="preserve"> </w:t>
      </w:r>
      <w:r w:rsidRPr="00E25C29">
        <w:rPr>
          <w:rStyle w:val="Literal"/>
        </w:rPr>
        <w:t>:?</w:t>
      </w:r>
      <w:r>
        <w:t xml:space="preserve"> </w:t>
      </w:r>
      <w:r w:rsidRPr="00AA6D19">
        <w:t>within</w:t>
      </w:r>
      <w:r>
        <w:t xml:space="preserve"> </w:t>
      </w:r>
      <w:r w:rsidRPr="00E25C29">
        <w:rPr>
          <w:rStyle w:val="Literal"/>
        </w:rPr>
        <w:t>{}</w:t>
      </w:r>
      <w:r>
        <w:rPr>
          <w:lang w:eastAsia="en-GB"/>
        </w:rPr>
        <w:t xml:space="preserve"> </w:t>
      </w:r>
      <w:r w:rsidRPr="00AA6D19">
        <w:rPr>
          <w:lang w:eastAsia="en-GB"/>
        </w:rPr>
        <w:t>placeholders.</w:t>
      </w:r>
    </w:p>
    <w:p w14:paraId="677C3057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E25C29">
        <w:rPr>
          <w:rStyle w:val="Literal"/>
        </w:rPr>
        <w:t>Debug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allows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print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instances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debugging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purposes,</w:t>
      </w:r>
      <w:r>
        <w:rPr>
          <w:lang w:eastAsia="en-GB"/>
        </w:rPr>
        <w:t xml:space="preserve"> </w:t>
      </w:r>
      <w:r w:rsidRPr="00AA6D19">
        <w:rPr>
          <w:lang w:eastAsia="en-GB"/>
        </w:rPr>
        <w:t>so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other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programmers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using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your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inspect</w:t>
      </w:r>
      <w:r>
        <w:rPr>
          <w:lang w:eastAsia="en-GB"/>
        </w:rPr>
        <w:t xml:space="preserve"> </w:t>
      </w: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instance</w:t>
      </w:r>
      <w:r>
        <w:rPr>
          <w:lang w:eastAsia="en-GB"/>
        </w:rPr>
        <w:t xml:space="preserve"> </w:t>
      </w:r>
      <w:r w:rsidRPr="00AA6D19">
        <w:rPr>
          <w:lang w:eastAsia="en-GB"/>
        </w:rPr>
        <w:t>at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particular</w:t>
      </w:r>
      <w:r>
        <w:rPr>
          <w:lang w:eastAsia="en-GB"/>
        </w:rPr>
        <w:t xml:space="preserve"> </w:t>
      </w:r>
      <w:r w:rsidRPr="00AA6D19">
        <w:rPr>
          <w:lang w:eastAsia="en-GB"/>
        </w:rPr>
        <w:t>point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program’s</w:t>
      </w:r>
      <w:r>
        <w:rPr>
          <w:lang w:eastAsia="en-GB"/>
        </w:rPr>
        <w:t xml:space="preserve"> </w:t>
      </w:r>
      <w:r w:rsidRPr="00AA6D19">
        <w:rPr>
          <w:lang w:eastAsia="en-GB"/>
        </w:rPr>
        <w:t>execution.</w:t>
      </w:r>
    </w:p>
    <w:p w14:paraId="22575E50" w14:textId="3DE5F9A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E25C29">
        <w:rPr>
          <w:rStyle w:val="Literal"/>
        </w:rPr>
        <w:t>Debug</w:t>
      </w:r>
      <w:r>
        <w:t xml:space="preserve"> </w:t>
      </w:r>
      <w:r w:rsidRPr="00AA6D19">
        <w:t>trait</w:t>
      </w:r>
      <w:r>
        <w:t xml:space="preserve"> </w:t>
      </w:r>
      <w:r w:rsidRPr="00AA6D19">
        <w:t>is</w:t>
      </w:r>
      <w:r>
        <w:t xml:space="preserve"> </w:t>
      </w:r>
      <w:r w:rsidRPr="00AA6D19">
        <w:t>required,</w:t>
      </w:r>
      <w:r>
        <w:t xml:space="preserve"> </w:t>
      </w:r>
      <w:r w:rsidRPr="00AA6D19">
        <w:t>for</w:t>
      </w:r>
      <w:r>
        <w:t xml:space="preserve"> </w:t>
      </w:r>
      <w:r w:rsidRPr="00AA6D19">
        <w:t>example,</w:t>
      </w:r>
      <w:r>
        <w:t xml:space="preserve"> </w:t>
      </w:r>
      <w:r w:rsidRPr="00AA6D19">
        <w:t>in</w:t>
      </w:r>
      <w:r>
        <w:t xml:space="preserve"> </w:t>
      </w:r>
      <w:ins w:id="19" w:author="Audrey Doyle" w:date="2022-08-07T14:57:00Z">
        <w:r w:rsidR="001C46B3">
          <w:t xml:space="preserve">the </w:t>
        </w:r>
      </w:ins>
      <w:r w:rsidRPr="00AA6D19">
        <w:t>use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assert_eq!</w:t>
      </w:r>
      <w:r>
        <w:rPr>
          <w:lang w:eastAsia="en-GB"/>
        </w:rPr>
        <w:t xml:space="preserve"> </w:t>
      </w:r>
      <w:r w:rsidRPr="00AA6D19">
        <w:rPr>
          <w:lang w:eastAsia="en-GB"/>
        </w:rPr>
        <w:t>macro.</w:t>
      </w:r>
      <w:r>
        <w:rPr>
          <w:lang w:eastAsia="en-GB"/>
        </w:rPr>
        <w:t xml:space="preserve"> </w:t>
      </w:r>
      <w:r w:rsidRPr="00AA6D19">
        <w:rPr>
          <w:lang w:eastAsia="en-GB"/>
        </w:rPr>
        <w:t>This</w:t>
      </w:r>
      <w:r>
        <w:rPr>
          <w:lang w:eastAsia="en-GB"/>
        </w:rPr>
        <w:t xml:space="preserve"> </w:t>
      </w:r>
      <w:r w:rsidRPr="00AA6D19">
        <w:rPr>
          <w:lang w:eastAsia="en-GB"/>
        </w:rPr>
        <w:t>macro</w:t>
      </w:r>
      <w:r>
        <w:rPr>
          <w:lang w:eastAsia="en-GB"/>
        </w:rPr>
        <w:t xml:space="preserve"> </w:t>
      </w:r>
      <w:r w:rsidRPr="00AA6D19">
        <w:rPr>
          <w:lang w:eastAsia="en-GB"/>
        </w:rPr>
        <w:t>prints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values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instances</w:t>
      </w:r>
      <w:r>
        <w:rPr>
          <w:lang w:eastAsia="en-GB"/>
        </w:rPr>
        <w:t xml:space="preserve"> </w:t>
      </w:r>
      <w:r w:rsidRPr="00AA6D19">
        <w:rPr>
          <w:lang w:eastAsia="en-GB"/>
        </w:rPr>
        <w:t>given</w:t>
      </w:r>
      <w:r>
        <w:rPr>
          <w:lang w:eastAsia="en-GB"/>
        </w:rPr>
        <w:t xml:space="preserve"> </w:t>
      </w:r>
      <w:r w:rsidRPr="00AA6D19">
        <w:rPr>
          <w:lang w:eastAsia="en-GB"/>
        </w:rPr>
        <w:t>as</w:t>
      </w:r>
      <w:r>
        <w:rPr>
          <w:lang w:eastAsia="en-GB"/>
        </w:rPr>
        <w:t xml:space="preserve"> </w:t>
      </w:r>
      <w:r w:rsidRPr="00AA6D19">
        <w:rPr>
          <w:lang w:eastAsia="en-GB"/>
        </w:rPr>
        <w:t>arguments</w:t>
      </w:r>
      <w:r>
        <w:rPr>
          <w:lang w:eastAsia="en-GB"/>
        </w:rPr>
        <w:t xml:space="preserve"> </w:t>
      </w:r>
      <w:r w:rsidRPr="00AA6D19">
        <w:rPr>
          <w:lang w:eastAsia="en-GB"/>
        </w:rPr>
        <w:t>if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equality</w:t>
      </w:r>
      <w:r>
        <w:rPr>
          <w:lang w:eastAsia="en-GB"/>
        </w:rPr>
        <w:t xml:space="preserve"> </w:t>
      </w:r>
      <w:r w:rsidRPr="00AA6D19">
        <w:rPr>
          <w:lang w:eastAsia="en-GB"/>
        </w:rPr>
        <w:t>assertion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fails</w:t>
      </w:r>
      <w:r>
        <w:rPr>
          <w:lang w:eastAsia="en-GB"/>
        </w:rPr>
        <w:t xml:space="preserve"> </w:t>
      </w:r>
      <w:r w:rsidRPr="00AA6D19">
        <w:rPr>
          <w:lang w:eastAsia="en-GB"/>
        </w:rPr>
        <w:t>so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programmers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see</w:t>
      </w:r>
      <w:r>
        <w:rPr>
          <w:lang w:eastAsia="en-GB"/>
        </w:rPr>
        <w:t xml:space="preserve"> </w:t>
      </w:r>
      <w:r w:rsidRPr="00AA6D19">
        <w:rPr>
          <w:lang w:eastAsia="en-GB"/>
        </w:rPr>
        <w:t>why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two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instances</w:t>
      </w:r>
      <w:r>
        <w:rPr>
          <w:lang w:eastAsia="en-GB"/>
        </w:rPr>
        <w:t xml:space="preserve"> </w:t>
      </w:r>
      <w:r w:rsidRPr="00AA6D19">
        <w:rPr>
          <w:lang w:eastAsia="en-GB"/>
        </w:rPr>
        <w:t>weren’t</w:t>
      </w:r>
      <w:r>
        <w:rPr>
          <w:lang w:eastAsia="en-GB"/>
        </w:rPr>
        <w:t xml:space="preserve"> </w:t>
      </w:r>
      <w:r w:rsidRPr="00AA6D19">
        <w:rPr>
          <w:lang w:eastAsia="en-GB"/>
        </w:rPr>
        <w:t>equal.</w:t>
      </w:r>
      <w:ins w:id="20" w:author="Carol Nichols" w:date="2022-08-30T19:44:00Z">
        <w:r w:rsidR="000735A6">
          <w:fldChar w:fldCharType="begin"/>
        </w:r>
        <w:r w:rsidR="000735A6">
          <w:instrText xml:space="preserve"> XE "</w:instrText>
        </w:r>
        <w:r w:rsidR="000735A6">
          <w:instrText>Debug</w:instrText>
        </w:r>
        <w:r w:rsidR="000735A6">
          <w:instrText xml:space="preserve"> trait</w:instrText>
        </w:r>
        <w:r w:rsidR="000735A6" w:rsidRPr="00BE574B">
          <w:instrText xml:space="preserve"> </w:instrText>
        </w:r>
        <w:r w:rsidR="000735A6">
          <w:instrText>end</w:instrText>
        </w:r>
        <w:r w:rsidR="000735A6" w:rsidRPr="00BE574B">
          <w:instrText>Range</w:instrText>
        </w:r>
        <w:r w:rsidR="000735A6">
          <w:instrText xml:space="preserve">" </w:instrText>
        </w:r>
        <w:r w:rsidR="000735A6">
          <w:fldChar w:fldCharType="end"/>
        </w:r>
      </w:ins>
    </w:p>
    <w:bookmarkStart w:id="21" w:name="`partialeq`-and-`eq`-for-equality-compar"/>
    <w:bookmarkEnd w:id="21"/>
    <w:p w14:paraId="0CC9DB56" w14:textId="5DFA108B" w:rsidR="00A53F7D" w:rsidRPr="00AA6D19" w:rsidRDefault="000735A6" w:rsidP="00A53F7D">
      <w:pPr>
        <w:pStyle w:val="HeadA"/>
        <w:rPr>
          <w:lang w:eastAsia="en-GB"/>
        </w:rPr>
      </w:pPr>
      <w:ins w:id="22" w:author="Carol Nichols" w:date="2022-08-30T19:44:00Z">
        <w:r>
          <w:fldChar w:fldCharType="begin"/>
        </w:r>
        <w:r>
          <w:instrText xml:space="preserve"> XE "</w:instrText>
        </w:r>
        <w:r>
          <w:instrText>PartialEq</w:instrText>
        </w:r>
        <w:r>
          <w:instrText xml:space="preserve"> trait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  <w:r>
          <w:fldChar w:fldCharType="begin"/>
        </w:r>
        <w:r>
          <w:instrText xml:space="preserve"> XE "Eq trait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</w:ins>
      <w:r w:rsidR="00A53F7D" w:rsidRPr="00435043">
        <w:t>PartialEq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and</w:t>
      </w:r>
      <w:r w:rsidR="00A53F7D">
        <w:rPr>
          <w:lang w:eastAsia="en-GB"/>
        </w:rPr>
        <w:t xml:space="preserve"> </w:t>
      </w:r>
      <w:r w:rsidR="00A53F7D" w:rsidRPr="00435043">
        <w:t>Eq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for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Equality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Comparisons</w:t>
      </w:r>
    </w:p>
    <w:p w14:paraId="36F03587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t>The</w:t>
      </w:r>
      <w:r>
        <w:t xml:space="preserve"> </w:t>
      </w:r>
      <w:r w:rsidRPr="00E25C29">
        <w:rPr>
          <w:rStyle w:val="Literal"/>
        </w:rPr>
        <w:t>PartialEq</w:t>
      </w:r>
      <w:r>
        <w:t xml:space="preserve"> </w:t>
      </w:r>
      <w:r w:rsidRPr="00AA6D19">
        <w:t>trait</w:t>
      </w:r>
      <w:r>
        <w:t xml:space="preserve"> </w:t>
      </w:r>
      <w:r w:rsidRPr="00AA6D19">
        <w:t>allows</w:t>
      </w:r>
      <w:r>
        <w:t xml:space="preserve"> </w:t>
      </w:r>
      <w:r w:rsidRPr="00AA6D19">
        <w:t>you</w:t>
      </w:r>
      <w:r>
        <w:t xml:space="preserve"> </w:t>
      </w:r>
      <w:r w:rsidRPr="00AA6D19">
        <w:t>to</w:t>
      </w:r>
      <w:r>
        <w:t xml:space="preserve"> </w:t>
      </w:r>
      <w:r w:rsidRPr="00AA6D19">
        <w:t>compare</w:t>
      </w:r>
      <w:r>
        <w:t xml:space="preserve"> </w:t>
      </w:r>
      <w:r w:rsidRPr="00AA6D19">
        <w:t>instances</w:t>
      </w:r>
      <w:r>
        <w:t xml:space="preserve"> </w:t>
      </w:r>
      <w:r w:rsidRPr="00AA6D19">
        <w:t>of</w:t>
      </w:r>
      <w:r>
        <w:t xml:space="preserve"> </w:t>
      </w:r>
      <w:r w:rsidRPr="00AA6D19">
        <w:t>a</w:t>
      </w:r>
      <w:r>
        <w:t xml:space="preserve"> </w:t>
      </w:r>
      <w:r w:rsidRPr="00AA6D19">
        <w:t>type</w:t>
      </w:r>
      <w:r>
        <w:t xml:space="preserve"> </w:t>
      </w:r>
      <w:r w:rsidRPr="00AA6D19">
        <w:t>to</w:t>
      </w:r>
      <w:r>
        <w:t xml:space="preserve"> </w:t>
      </w:r>
      <w:r w:rsidRPr="00AA6D19">
        <w:t>check</w:t>
      </w:r>
      <w:r>
        <w:t xml:space="preserve"> </w:t>
      </w:r>
      <w:r w:rsidRPr="00AA6D19">
        <w:t>for</w:t>
      </w:r>
      <w:r>
        <w:t xml:space="preserve"> </w:t>
      </w:r>
      <w:r w:rsidRPr="00AA6D19">
        <w:t>equality</w:t>
      </w:r>
      <w:r>
        <w:t xml:space="preserve"> </w:t>
      </w:r>
      <w:r w:rsidRPr="00AA6D19">
        <w:t>and</w:t>
      </w:r>
      <w:r>
        <w:t xml:space="preserve"> </w:t>
      </w:r>
      <w:r w:rsidRPr="00AA6D19">
        <w:t>enables</w:t>
      </w:r>
      <w:r>
        <w:t xml:space="preserve"> </w:t>
      </w:r>
      <w:r w:rsidRPr="00AA6D19">
        <w:t>use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==</w:t>
      </w:r>
      <w:r>
        <w:t xml:space="preserve"> </w:t>
      </w:r>
      <w:r w:rsidRPr="00AA6D19">
        <w:t>and</w:t>
      </w:r>
      <w:r>
        <w:t xml:space="preserve"> </w:t>
      </w:r>
      <w:r w:rsidRPr="00E25C29">
        <w:rPr>
          <w:rStyle w:val="Literal"/>
        </w:rPr>
        <w:t>!=</w:t>
      </w:r>
      <w:r>
        <w:rPr>
          <w:lang w:eastAsia="en-GB"/>
        </w:rPr>
        <w:t xml:space="preserve"> </w:t>
      </w:r>
      <w:r w:rsidRPr="00AA6D19">
        <w:rPr>
          <w:lang w:eastAsia="en-GB"/>
        </w:rPr>
        <w:t>operators.</w:t>
      </w:r>
    </w:p>
    <w:p w14:paraId="38425A3B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Deriving</w:t>
      </w:r>
      <w:r>
        <w:rPr>
          <w:lang w:eastAsia="en-GB"/>
        </w:rPr>
        <w:t xml:space="preserve"> </w:t>
      </w:r>
      <w:r w:rsidRPr="00E25C29">
        <w:rPr>
          <w:rStyle w:val="Literal"/>
        </w:rPr>
        <w:t>PartialEq</w:t>
      </w:r>
      <w:r>
        <w:t xml:space="preserve"> </w:t>
      </w:r>
      <w:r w:rsidRPr="00AA6D19">
        <w:t>implements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eq</w:t>
      </w:r>
      <w:r>
        <w:t xml:space="preserve"> </w:t>
      </w:r>
      <w:r w:rsidRPr="00AA6D19">
        <w:t>method.</w:t>
      </w:r>
      <w:r>
        <w:t xml:space="preserve"> </w:t>
      </w:r>
      <w:r w:rsidRPr="00AA6D19">
        <w:t>When</w:t>
      </w:r>
      <w:r>
        <w:t xml:space="preserve"> </w:t>
      </w:r>
      <w:r w:rsidRPr="00E25C29">
        <w:rPr>
          <w:rStyle w:val="Literal"/>
        </w:rPr>
        <w:t>PartialEq</w:t>
      </w:r>
      <w:r>
        <w:t xml:space="preserve"> </w:t>
      </w:r>
      <w:r w:rsidRPr="00AA6D19">
        <w:t>is</w:t>
      </w:r>
      <w:r>
        <w:t xml:space="preserve"> </w:t>
      </w:r>
      <w:r w:rsidRPr="00AA6D19">
        <w:t>derived</w:t>
      </w:r>
      <w:r>
        <w:t xml:space="preserve"> </w:t>
      </w:r>
      <w:r w:rsidRPr="00AA6D19">
        <w:t>on</w:t>
      </w:r>
      <w:r>
        <w:t xml:space="preserve"> </w:t>
      </w:r>
      <w:r w:rsidRPr="00AA6D19">
        <w:t>structs,</w:t>
      </w:r>
      <w:r>
        <w:t xml:space="preserve"> </w:t>
      </w:r>
      <w:r w:rsidRPr="00AA6D19">
        <w:t>two</w:t>
      </w:r>
      <w:r>
        <w:t xml:space="preserve"> </w:t>
      </w:r>
      <w:r w:rsidRPr="00AA6D19">
        <w:t>instances</w:t>
      </w:r>
      <w:r>
        <w:t xml:space="preserve"> </w:t>
      </w:r>
      <w:r w:rsidRPr="00AA6D19">
        <w:t>are</w:t>
      </w:r>
      <w:r>
        <w:t xml:space="preserve"> </w:t>
      </w:r>
      <w:r w:rsidRPr="00AA6D19">
        <w:t>equal</w:t>
      </w:r>
      <w:r>
        <w:t xml:space="preserve"> </w:t>
      </w:r>
      <w:r w:rsidRPr="00AA6D19">
        <w:t>only</w:t>
      </w:r>
      <w:r>
        <w:t xml:space="preserve"> </w:t>
      </w:r>
      <w:r w:rsidRPr="00AA6D19">
        <w:t>if</w:t>
      </w:r>
      <w:r>
        <w:t xml:space="preserve"> </w:t>
      </w:r>
      <w:r w:rsidRPr="00E25C29">
        <w:rPr>
          <w:rStyle w:val="Italic"/>
        </w:rPr>
        <w:t>all</w:t>
      </w:r>
      <w:r>
        <w:rPr>
          <w:lang w:eastAsia="en-GB"/>
        </w:rPr>
        <w:t xml:space="preserve"> </w:t>
      </w:r>
      <w:r w:rsidRPr="00AA6D19">
        <w:rPr>
          <w:lang w:eastAsia="en-GB"/>
        </w:rPr>
        <w:t>fields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equal,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instances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not</w:t>
      </w:r>
      <w:r>
        <w:rPr>
          <w:lang w:eastAsia="en-GB"/>
        </w:rPr>
        <w:t xml:space="preserve"> </w:t>
      </w:r>
      <w:r w:rsidRPr="00AA6D19">
        <w:rPr>
          <w:lang w:eastAsia="en-GB"/>
        </w:rPr>
        <w:t>equal</w:t>
      </w:r>
      <w:r>
        <w:rPr>
          <w:lang w:eastAsia="en-GB"/>
        </w:rPr>
        <w:t xml:space="preserve"> </w:t>
      </w:r>
      <w:r w:rsidRPr="00AA6D19">
        <w:rPr>
          <w:lang w:eastAsia="en-GB"/>
        </w:rPr>
        <w:t>if</w:t>
      </w:r>
      <w:r>
        <w:rPr>
          <w:lang w:eastAsia="en-GB"/>
        </w:rPr>
        <w:t xml:space="preserve"> </w:t>
      </w:r>
      <w:r w:rsidRPr="00AA6D19">
        <w:rPr>
          <w:lang w:eastAsia="en-GB"/>
        </w:rPr>
        <w:t>any</w:t>
      </w:r>
      <w:r>
        <w:rPr>
          <w:lang w:eastAsia="en-GB"/>
        </w:rPr>
        <w:t xml:space="preserve"> </w:t>
      </w:r>
      <w:r w:rsidRPr="00AA6D19">
        <w:rPr>
          <w:lang w:eastAsia="en-GB"/>
        </w:rPr>
        <w:t>fields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not</w:t>
      </w:r>
      <w:r>
        <w:rPr>
          <w:lang w:eastAsia="en-GB"/>
        </w:rPr>
        <w:t xml:space="preserve"> </w:t>
      </w:r>
      <w:r w:rsidRPr="00AA6D19">
        <w:rPr>
          <w:lang w:eastAsia="en-GB"/>
        </w:rPr>
        <w:t>equal.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When</w:t>
      </w:r>
      <w:r>
        <w:rPr>
          <w:lang w:eastAsia="en-GB"/>
        </w:rPr>
        <w:t xml:space="preserve"> </w:t>
      </w:r>
      <w:r w:rsidRPr="00AA6D19">
        <w:rPr>
          <w:lang w:eastAsia="en-GB"/>
        </w:rPr>
        <w:t>derived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enums,</w:t>
      </w:r>
      <w:r>
        <w:rPr>
          <w:lang w:eastAsia="en-GB"/>
        </w:rPr>
        <w:t xml:space="preserve"> </w:t>
      </w:r>
      <w:r w:rsidRPr="00AA6D19">
        <w:rPr>
          <w:lang w:eastAsia="en-GB"/>
        </w:rPr>
        <w:t>each</w:t>
      </w:r>
      <w:r>
        <w:rPr>
          <w:lang w:eastAsia="en-GB"/>
        </w:rPr>
        <w:t xml:space="preserve"> </w:t>
      </w:r>
      <w:r w:rsidRPr="00AA6D19">
        <w:rPr>
          <w:lang w:eastAsia="en-GB"/>
        </w:rPr>
        <w:t>variant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equal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itself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not</w:t>
      </w:r>
      <w:r>
        <w:rPr>
          <w:lang w:eastAsia="en-GB"/>
        </w:rPr>
        <w:t xml:space="preserve"> </w:t>
      </w:r>
      <w:r w:rsidRPr="00AA6D19">
        <w:rPr>
          <w:lang w:eastAsia="en-GB"/>
        </w:rPr>
        <w:t>equal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other</w:t>
      </w:r>
      <w:r>
        <w:rPr>
          <w:lang w:eastAsia="en-GB"/>
        </w:rPr>
        <w:t xml:space="preserve"> </w:t>
      </w:r>
      <w:r w:rsidRPr="00AA6D19">
        <w:rPr>
          <w:lang w:eastAsia="en-GB"/>
        </w:rPr>
        <w:t>variants.</w:t>
      </w:r>
    </w:p>
    <w:p w14:paraId="648C4945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E25C29">
        <w:rPr>
          <w:rStyle w:val="Literal"/>
        </w:rPr>
        <w:t>PartialEq</w:t>
      </w:r>
      <w:r>
        <w:t xml:space="preserve"> </w:t>
      </w:r>
      <w:r w:rsidRPr="00AA6D19">
        <w:t>trait</w:t>
      </w:r>
      <w:r>
        <w:t xml:space="preserve"> </w:t>
      </w:r>
      <w:r w:rsidRPr="00AA6D19">
        <w:t>is</w:t>
      </w:r>
      <w:r>
        <w:t xml:space="preserve"> </w:t>
      </w:r>
      <w:r w:rsidRPr="00AA6D19">
        <w:t>required,</w:t>
      </w:r>
      <w:r>
        <w:t xml:space="preserve"> </w:t>
      </w:r>
      <w:r w:rsidRPr="00AA6D19">
        <w:t>for</w:t>
      </w:r>
      <w:r>
        <w:t xml:space="preserve"> </w:t>
      </w:r>
      <w:r w:rsidRPr="00AA6D19">
        <w:t>example,</w:t>
      </w:r>
      <w:r>
        <w:t xml:space="preserve"> </w:t>
      </w:r>
      <w:r w:rsidRPr="00AA6D19">
        <w:t>with</w:t>
      </w:r>
      <w:r>
        <w:t xml:space="preserve"> </w:t>
      </w:r>
      <w:r w:rsidRPr="00AA6D19">
        <w:t>the</w:t>
      </w:r>
      <w:r>
        <w:t xml:space="preserve"> </w:t>
      </w:r>
      <w:r w:rsidRPr="00AA6D19">
        <w:t>use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lastRenderedPageBreak/>
        <w:t>assert_eq!</w:t>
      </w:r>
      <w:r>
        <w:rPr>
          <w:lang w:eastAsia="en-GB"/>
        </w:rPr>
        <w:t xml:space="preserve"> </w:t>
      </w:r>
      <w:r w:rsidRPr="00AA6D19">
        <w:rPr>
          <w:lang w:eastAsia="en-GB"/>
        </w:rPr>
        <w:t>macro,</w:t>
      </w:r>
      <w:r>
        <w:rPr>
          <w:lang w:eastAsia="en-GB"/>
        </w:rPr>
        <w:t xml:space="preserve"> </w:t>
      </w:r>
      <w:r w:rsidRPr="00AA6D19">
        <w:rPr>
          <w:lang w:eastAsia="en-GB"/>
        </w:rPr>
        <w:t>which</w:t>
      </w:r>
      <w:r>
        <w:rPr>
          <w:lang w:eastAsia="en-GB"/>
        </w:rPr>
        <w:t xml:space="preserve"> </w:t>
      </w:r>
      <w:r w:rsidRPr="00AA6D19">
        <w:rPr>
          <w:lang w:eastAsia="en-GB"/>
        </w:rPr>
        <w:t>needs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be</w:t>
      </w:r>
      <w:r>
        <w:rPr>
          <w:lang w:eastAsia="en-GB"/>
        </w:rPr>
        <w:t xml:space="preserve"> </w:t>
      </w:r>
      <w:r w:rsidRPr="00AA6D19">
        <w:rPr>
          <w:lang w:eastAsia="en-GB"/>
        </w:rPr>
        <w:t>able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two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instances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type</w:t>
      </w:r>
      <w:r>
        <w:rPr>
          <w:lang w:eastAsia="en-GB"/>
        </w:rPr>
        <w:t xml:space="preserve"> </w:t>
      </w:r>
      <w:r w:rsidRPr="00AA6D19">
        <w:rPr>
          <w:lang w:eastAsia="en-GB"/>
        </w:rPr>
        <w:t>for</w:t>
      </w:r>
      <w:r>
        <w:rPr>
          <w:lang w:eastAsia="en-GB"/>
        </w:rPr>
        <w:t xml:space="preserve"> </w:t>
      </w:r>
      <w:r w:rsidRPr="00AA6D19">
        <w:rPr>
          <w:lang w:eastAsia="en-GB"/>
        </w:rPr>
        <w:t>equality.</w:t>
      </w:r>
    </w:p>
    <w:p w14:paraId="74E3D2FA" w14:textId="69D53521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E25C29">
        <w:rPr>
          <w:rStyle w:val="Literal"/>
        </w:rPr>
        <w:t>Eq</w:t>
      </w:r>
      <w:r>
        <w:t xml:space="preserve"> </w:t>
      </w:r>
      <w:r w:rsidRPr="00AA6D19">
        <w:t>trait</w:t>
      </w:r>
      <w:r>
        <w:t xml:space="preserve"> </w:t>
      </w:r>
      <w:r w:rsidRPr="00AA6D19">
        <w:t>has</w:t>
      </w:r>
      <w:r>
        <w:t xml:space="preserve"> </w:t>
      </w:r>
      <w:r w:rsidRPr="00AA6D19">
        <w:t>no</w:t>
      </w:r>
      <w:r>
        <w:t xml:space="preserve"> </w:t>
      </w:r>
      <w:r w:rsidRPr="00AA6D19">
        <w:t>methods.</w:t>
      </w:r>
      <w:r>
        <w:t xml:space="preserve"> </w:t>
      </w:r>
      <w:r w:rsidRPr="00AA6D19">
        <w:t>Its</w:t>
      </w:r>
      <w:r>
        <w:t xml:space="preserve"> </w:t>
      </w:r>
      <w:r w:rsidRPr="00AA6D19">
        <w:t>purpose</w:t>
      </w:r>
      <w:r>
        <w:t xml:space="preserve"> </w:t>
      </w:r>
      <w:r w:rsidRPr="00AA6D19">
        <w:t>is</w:t>
      </w:r>
      <w:r>
        <w:t xml:space="preserve"> </w:t>
      </w:r>
      <w:r w:rsidRPr="00AA6D19">
        <w:t>to</w:t>
      </w:r>
      <w:r>
        <w:t xml:space="preserve"> </w:t>
      </w:r>
      <w:r w:rsidRPr="00AA6D19">
        <w:t>signal</w:t>
      </w:r>
      <w:r>
        <w:t xml:space="preserve"> </w:t>
      </w:r>
      <w:r w:rsidRPr="00AA6D19">
        <w:t>that</w:t>
      </w:r>
      <w:r>
        <w:t xml:space="preserve"> </w:t>
      </w:r>
      <w:r w:rsidRPr="00AA6D19">
        <w:t>for</w:t>
      </w:r>
      <w:r>
        <w:t xml:space="preserve"> </w:t>
      </w:r>
      <w:r w:rsidRPr="00AA6D19">
        <w:t>every</w:t>
      </w:r>
      <w:r>
        <w:t xml:space="preserve"> </w:t>
      </w:r>
      <w:r w:rsidRPr="00AA6D19">
        <w:t>value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AA6D19">
        <w:t>annotated</w:t>
      </w:r>
      <w:r>
        <w:t xml:space="preserve"> </w:t>
      </w:r>
      <w:r w:rsidRPr="00AA6D19">
        <w:t>type,</w:t>
      </w:r>
      <w:r>
        <w:t xml:space="preserve"> </w:t>
      </w:r>
      <w:r w:rsidRPr="00AA6D19">
        <w:t>the</w:t>
      </w:r>
      <w:r>
        <w:t xml:space="preserve"> </w:t>
      </w:r>
      <w:r w:rsidRPr="00AA6D19">
        <w:t>value</w:t>
      </w:r>
      <w:r>
        <w:t xml:space="preserve"> </w:t>
      </w:r>
      <w:r w:rsidRPr="00AA6D19">
        <w:t>is</w:t>
      </w:r>
      <w:r>
        <w:t xml:space="preserve"> </w:t>
      </w:r>
      <w:r w:rsidRPr="00AA6D19">
        <w:t>equal</w:t>
      </w:r>
      <w:r>
        <w:t xml:space="preserve"> </w:t>
      </w:r>
      <w:r w:rsidRPr="00AA6D19">
        <w:t>to</w:t>
      </w:r>
      <w:r>
        <w:t xml:space="preserve"> </w:t>
      </w:r>
      <w:r w:rsidRPr="00AA6D19">
        <w:t>itself.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Eq</w:t>
      </w:r>
      <w:r>
        <w:t xml:space="preserve"> </w:t>
      </w:r>
      <w:r w:rsidRPr="00AA6D19">
        <w:t>trait</w:t>
      </w:r>
      <w:r>
        <w:t xml:space="preserve"> </w:t>
      </w:r>
      <w:r w:rsidRPr="00AA6D19">
        <w:t>can</w:t>
      </w:r>
      <w:r>
        <w:t xml:space="preserve"> </w:t>
      </w:r>
      <w:r w:rsidRPr="00AA6D19">
        <w:t>only</w:t>
      </w:r>
      <w:r>
        <w:t xml:space="preserve"> </w:t>
      </w:r>
      <w:r w:rsidRPr="00AA6D19">
        <w:t>be</w:t>
      </w:r>
      <w:r>
        <w:t xml:space="preserve"> </w:t>
      </w:r>
      <w:r w:rsidRPr="00AA6D19">
        <w:t>applied</w:t>
      </w:r>
      <w:r>
        <w:t xml:space="preserve"> </w:t>
      </w:r>
      <w:r w:rsidRPr="00AA6D19">
        <w:t>to</w:t>
      </w:r>
      <w:r>
        <w:t xml:space="preserve"> </w:t>
      </w:r>
      <w:r w:rsidRPr="00AA6D19">
        <w:t>types</w:t>
      </w:r>
      <w:r>
        <w:t xml:space="preserve"> </w:t>
      </w:r>
      <w:r w:rsidRPr="00AA6D19">
        <w:t>that</w:t>
      </w:r>
      <w:r>
        <w:t xml:space="preserve"> </w:t>
      </w:r>
      <w:r w:rsidRPr="00AA6D19">
        <w:t>also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PartialEq</w:t>
      </w:r>
      <w:r w:rsidRPr="00AA6D19">
        <w:t>,</w:t>
      </w:r>
      <w:r>
        <w:t xml:space="preserve"> </w:t>
      </w:r>
      <w:r w:rsidRPr="00AA6D19">
        <w:t>although</w:t>
      </w:r>
      <w:r>
        <w:t xml:space="preserve"> </w:t>
      </w:r>
      <w:r w:rsidRPr="00AA6D19">
        <w:t>not</w:t>
      </w:r>
      <w:r>
        <w:t xml:space="preserve"> </w:t>
      </w:r>
      <w:r w:rsidRPr="00AA6D19">
        <w:t>all</w:t>
      </w:r>
      <w:r>
        <w:t xml:space="preserve"> </w:t>
      </w:r>
      <w:r w:rsidRPr="00AA6D19">
        <w:t>types</w:t>
      </w:r>
      <w:r>
        <w:t xml:space="preserve"> </w:t>
      </w:r>
      <w:r w:rsidRPr="00AA6D19">
        <w:t>that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PartialEq</w:t>
      </w:r>
      <w:r>
        <w:t xml:space="preserve"> </w:t>
      </w:r>
      <w:r w:rsidRPr="00AA6D19">
        <w:t>can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Eq</w:t>
      </w:r>
      <w:r w:rsidRPr="00AA6D19">
        <w:t>.</w:t>
      </w:r>
      <w:r>
        <w:t xml:space="preserve"> </w:t>
      </w:r>
      <w:r w:rsidRPr="00AA6D19">
        <w:t>One</w:t>
      </w:r>
      <w:r>
        <w:t xml:space="preserve"> </w:t>
      </w:r>
      <w:r w:rsidRPr="00AA6D19">
        <w:t>example</w:t>
      </w:r>
      <w:r>
        <w:t xml:space="preserve"> </w:t>
      </w:r>
      <w:r w:rsidRPr="00AA6D19">
        <w:t>of</w:t>
      </w:r>
      <w:r>
        <w:t xml:space="preserve"> </w:t>
      </w:r>
      <w:r w:rsidRPr="00AA6D19">
        <w:t>this</w:t>
      </w:r>
      <w:r>
        <w:t xml:space="preserve"> </w:t>
      </w:r>
      <w:r w:rsidRPr="00AA6D19">
        <w:t>is</w:t>
      </w:r>
      <w:r>
        <w:t xml:space="preserve"> </w:t>
      </w:r>
      <w:del w:id="23" w:author="Audrey Doyle" w:date="2022-08-07T14:58:00Z">
        <w:r w:rsidRPr="00AA6D19" w:rsidDel="001C46B3">
          <w:delText>floating</w:delText>
        </w:r>
        <w:r w:rsidDel="001C46B3">
          <w:delText xml:space="preserve"> </w:delText>
        </w:r>
      </w:del>
      <w:ins w:id="24" w:author="Audrey Doyle" w:date="2022-08-07T14:58:00Z">
        <w:r w:rsidR="001C46B3" w:rsidRPr="00AA6D19">
          <w:t>floating</w:t>
        </w:r>
        <w:r w:rsidR="001C46B3">
          <w:t>-</w:t>
        </w:r>
      </w:ins>
      <w:r w:rsidRPr="00AA6D19">
        <w:t>point</w:t>
      </w:r>
      <w:r>
        <w:t xml:space="preserve"> </w:t>
      </w:r>
      <w:r w:rsidRPr="00AA6D19">
        <w:t>number</w:t>
      </w:r>
      <w:r>
        <w:t xml:space="preserve"> </w:t>
      </w:r>
      <w:r w:rsidRPr="00AA6D19">
        <w:t>types:</w:t>
      </w:r>
      <w:r>
        <w:t xml:space="preserve"> </w:t>
      </w:r>
      <w:r w:rsidRPr="00AA6D19">
        <w:t>the</w:t>
      </w:r>
      <w:r>
        <w:t xml:space="preserve"> </w:t>
      </w:r>
      <w:r w:rsidRPr="00AA6D19">
        <w:t>implementation</w:t>
      </w:r>
      <w:r>
        <w:t xml:space="preserve"> </w:t>
      </w:r>
      <w:r w:rsidRPr="00AA6D19">
        <w:t>of</w:t>
      </w:r>
      <w:r>
        <w:t xml:space="preserve"> </w:t>
      </w:r>
      <w:del w:id="25" w:author="Audrey Doyle" w:date="2022-08-07T14:58:00Z">
        <w:r w:rsidRPr="00AA6D19" w:rsidDel="001C46B3">
          <w:delText>floating</w:delText>
        </w:r>
        <w:r w:rsidDel="001C46B3">
          <w:delText xml:space="preserve"> </w:delText>
        </w:r>
      </w:del>
      <w:ins w:id="26" w:author="Audrey Doyle" w:date="2022-08-07T14:58:00Z">
        <w:r w:rsidR="001C46B3" w:rsidRPr="00AA6D19">
          <w:t>floating</w:t>
        </w:r>
        <w:r w:rsidR="001C46B3">
          <w:t>-</w:t>
        </w:r>
      </w:ins>
      <w:r w:rsidRPr="00AA6D19">
        <w:t>point</w:t>
      </w:r>
      <w:r>
        <w:t xml:space="preserve"> </w:t>
      </w:r>
      <w:r w:rsidRPr="00AA6D19">
        <w:t>numbers</w:t>
      </w:r>
      <w:r>
        <w:t xml:space="preserve"> </w:t>
      </w:r>
      <w:r w:rsidRPr="00AA6D19">
        <w:t>states</w:t>
      </w:r>
      <w:r>
        <w:t xml:space="preserve"> </w:t>
      </w:r>
      <w:r w:rsidRPr="00AA6D19">
        <w:t>that</w:t>
      </w:r>
      <w:r>
        <w:t xml:space="preserve"> </w:t>
      </w:r>
      <w:r w:rsidRPr="00AA6D19">
        <w:t>two</w:t>
      </w:r>
      <w:r>
        <w:t xml:space="preserve"> </w:t>
      </w:r>
      <w:r w:rsidRPr="00AA6D19">
        <w:t>instances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AA6D19">
        <w:t>not-a-number</w:t>
      </w:r>
      <w:r>
        <w:t xml:space="preserve"> </w:t>
      </w:r>
      <w:r w:rsidRPr="00AA6D19">
        <w:t>(</w:t>
      </w:r>
      <w:r w:rsidRPr="00E25C29">
        <w:rPr>
          <w:rStyle w:val="Literal"/>
        </w:rPr>
        <w:t>NaN</w:t>
      </w:r>
      <w:r w:rsidRPr="00AA6D19">
        <w:rPr>
          <w:lang w:eastAsia="en-GB"/>
        </w:rPr>
        <w:t>)</w:t>
      </w:r>
      <w:r>
        <w:rPr>
          <w:lang w:eastAsia="en-GB"/>
        </w:rPr>
        <w:t xml:space="preserve"> </w:t>
      </w:r>
      <w:r w:rsidRPr="00AA6D19">
        <w:rPr>
          <w:lang w:eastAsia="en-GB"/>
        </w:rPr>
        <w:t>value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not</w:t>
      </w:r>
      <w:r>
        <w:rPr>
          <w:lang w:eastAsia="en-GB"/>
        </w:rPr>
        <w:t xml:space="preserve"> </w:t>
      </w:r>
      <w:r w:rsidRPr="00AA6D19">
        <w:rPr>
          <w:lang w:eastAsia="en-GB"/>
        </w:rPr>
        <w:t>equal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each</w:t>
      </w:r>
      <w:r>
        <w:rPr>
          <w:lang w:eastAsia="en-GB"/>
        </w:rPr>
        <w:t xml:space="preserve"> </w:t>
      </w:r>
      <w:r w:rsidRPr="00AA6D19">
        <w:rPr>
          <w:lang w:eastAsia="en-GB"/>
        </w:rPr>
        <w:t>other.</w:t>
      </w:r>
    </w:p>
    <w:p w14:paraId="6321A4C6" w14:textId="136BC69E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example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when</w:t>
      </w:r>
      <w:r>
        <w:rPr>
          <w:lang w:eastAsia="en-GB"/>
        </w:rPr>
        <w:t xml:space="preserve"> </w:t>
      </w:r>
      <w:r w:rsidRPr="00E25C29">
        <w:rPr>
          <w:rStyle w:val="Literal"/>
        </w:rPr>
        <w:t>Eq</w:t>
      </w:r>
      <w:r>
        <w:t xml:space="preserve"> </w:t>
      </w:r>
      <w:r w:rsidRPr="00AA6D19">
        <w:t>is</w:t>
      </w:r>
      <w:r>
        <w:t xml:space="preserve"> </w:t>
      </w:r>
      <w:r w:rsidRPr="00AA6D19">
        <w:t>required</w:t>
      </w:r>
      <w:r>
        <w:t xml:space="preserve"> </w:t>
      </w:r>
      <w:r w:rsidRPr="00AA6D19">
        <w:t>is</w:t>
      </w:r>
      <w:r>
        <w:t xml:space="preserve"> </w:t>
      </w:r>
      <w:r w:rsidRPr="00AA6D19">
        <w:t>for</w:t>
      </w:r>
      <w:r>
        <w:t xml:space="preserve"> </w:t>
      </w:r>
      <w:r w:rsidRPr="00AA6D19">
        <w:t>keys</w:t>
      </w:r>
      <w:r>
        <w:t xml:space="preserve"> </w:t>
      </w:r>
      <w:r w:rsidRPr="00AA6D19">
        <w:t>in</w:t>
      </w:r>
      <w:r>
        <w:t xml:space="preserve"> </w:t>
      </w:r>
      <w:r w:rsidRPr="00AA6D19">
        <w:t>a</w:t>
      </w:r>
      <w:r>
        <w:t xml:space="preserve"> </w:t>
      </w:r>
      <w:r w:rsidRPr="00E25C29">
        <w:rPr>
          <w:rStyle w:val="Literal"/>
        </w:rPr>
        <w:t>HashMap&lt;K, V&gt;</w:t>
      </w:r>
      <w:r>
        <w:t xml:space="preserve"> </w:t>
      </w:r>
      <w:r w:rsidRPr="00AA6D19">
        <w:t>so</w:t>
      </w:r>
      <w:r>
        <w:t xml:space="preserve"> </w:t>
      </w:r>
      <w:ins w:id="27" w:author="Audrey Doyle" w:date="2022-08-07T15:10:00Z">
        <w:r w:rsidR="003A0015">
          <w:t xml:space="preserve">that </w:t>
        </w:r>
      </w:ins>
      <w:r w:rsidRPr="00AA6D19">
        <w:t>the</w:t>
      </w:r>
      <w:r>
        <w:t xml:space="preserve"> </w:t>
      </w:r>
      <w:r w:rsidRPr="00E25C29">
        <w:rPr>
          <w:rStyle w:val="Literal"/>
        </w:rPr>
        <w:t>HashMap&lt;K, V&gt;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tell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whether</w:t>
      </w:r>
      <w:r>
        <w:rPr>
          <w:lang w:eastAsia="en-GB"/>
        </w:rPr>
        <w:t xml:space="preserve"> </w:t>
      </w:r>
      <w:r w:rsidRPr="00AA6D19">
        <w:rPr>
          <w:lang w:eastAsia="en-GB"/>
        </w:rPr>
        <w:t>two</w:t>
      </w:r>
      <w:r>
        <w:rPr>
          <w:lang w:eastAsia="en-GB"/>
        </w:rPr>
        <w:t xml:space="preserve"> </w:t>
      </w:r>
      <w:r w:rsidRPr="00AA6D19">
        <w:rPr>
          <w:lang w:eastAsia="en-GB"/>
        </w:rPr>
        <w:t>keys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same.</w:t>
      </w:r>
      <w:ins w:id="28" w:author="Carol Nichols" w:date="2022-08-30T19:45:00Z">
        <w:r w:rsidR="000735A6">
          <w:fldChar w:fldCharType="begin"/>
        </w:r>
        <w:r w:rsidR="000735A6">
          <w:instrText xml:space="preserve"> XE "PartialEq trait</w:instrText>
        </w:r>
        <w:r w:rsidR="000735A6" w:rsidRPr="00BE574B">
          <w:instrText xml:space="preserve"> </w:instrText>
        </w:r>
        <w:r w:rsidR="000735A6">
          <w:instrText>end</w:instrText>
        </w:r>
        <w:r w:rsidR="000735A6" w:rsidRPr="00BE574B">
          <w:instrText>Range</w:instrText>
        </w:r>
        <w:r w:rsidR="000735A6">
          <w:instrText xml:space="preserve">" </w:instrText>
        </w:r>
        <w:r w:rsidR="000735A6">
          <w:fldChar w:fldCharType="end"/>
        </w:r>
        <w:r w:rsidR="000735A6">
          <w:fldChar w:fldCharType="begin"/>
        </w:r>
        <w:r w:rsidR="000735A6">
          <w:instrText xml:space="preserve"> XE "Eq trait</w:instrText>
        </w:r>
        <w:r w:rsidR="000735A6" w:rsidRPr="00BE574B">
          <w:instrText xml:space="preserve"> </w:instrText>
        </w:r>
        <w:r w:rsidR="000735A6">
          <w:instrText>end</w:instrText>
        </w:r>
        <w:r w:rsidR="000735A6" w:rsidRPr="00BE574B">
          <w:instrText>Range</w:instrText>
        </w:r>
        <w:r w:rsidR="000735A6">
          <w:instrText xml:space="preserve">" </w:instrText>
        </w:r>
        <w:r w:rsidR="000735A6">
          <w:fldChar w:fldCharType="end"/>
        </w:r>
      </w:ins>
    </w:p>
    <w:bookmarkStart w:id="29" w:name="`partialord`-and-`ord`-for-ordering-comp"/>
    <w:bookmarkEnd w:id="29"/>
    <w:p w14:paraId="1CBB25C2" w14:textId="641E4399" w:rsidR="00A53F7D" w:rsidRPr="00AA6D19" w:rsidRDefault="006247E0" w:rsidP="00A53F7D">
      <w:pPr>
        <w:pStyle w:val="HeadA"/>
        <w:rPr>
          <w:lang w:eastAsia="en-GB"/>
        </w:rPr>
      </w:pPr>
      <w:ins w:id="30" w:author="Carol Nichols" w:date="2022-08-30T19:45:00Z">
        <w:r>
          <w:fldChar w:fldCharType="begin"/>
        </w:r>
        <w:r>
          <w:instrText xml:space="preserve"> XE "Partial</w:instrText>
        </w:r>
        <w:r>
          <w:instrText>Ord</w:instrText>
        </w:r>
        <w:r>
          <w:instrText xml:space="preserve"> trait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  <w:r>
          <w:fldChar w:fldCharType="begin"/>
        </w:r>
        <w:r>
          <w:instrText xml:space="preserve"> XE "</w:instrText>
        </w:r>
        <w:r>
          <w:instrText>Ord</w:instrText>
        </w:r>
        <w:r>
          <w:instrText xml:space="preserve"> trait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</w:ins>
      <w:r w:rsidR="00A53F7D" w:rsidRPr="00435043">
        <w:t>PartialOrd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and</w:t>
      </w:r>
      <w:r w:rsidR="00A53F7D">
        <w:rPr>
          <w:lang w:eastAsia="en-GB"/>
        </w:rPr>
        <w:t xml:space="preserve"> </w:t>
      </w:r>
      <w:r w:rsidR="00A53F7D" w:rsidRPr="00435043">
        <w:t>Ord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for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Ordering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Comparisons</w:t>
      </w:r>
    </w:p>
    <w:p w14:paraId="52A4578C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t>The</w:t>
      </w:r>
      <w:r>
        <w:t xml:space="preserve"> </w:t>
      </w:r>
      <w:r w:rsidRPr="00E25C29">
        <w:rPr>
          <w:rStyle w:val="Literal"/>
        </w:rPr>
        <w:t>PartialOrd</w:t>
      </w:r>
      <w:r>
        <w:t xml:space="preserve"> </w:t>
      </w:r>
      <w:r w:rsidRPr="00AA6D19">
        <w:t>trait</w:t>
      </w:r>
      <w:r>
        <w:t xml:space="preserve"> </w:t>
      </w:r>
      <w:r w:rsidRPr="00AA6D19">
        <w:t>allows</w:t>
      </w:r>
      <w:r>
        <w:t xml:space="preserve"> </w:t>
      </w:r>
      <w:r w:rsidRPr="00AA6D19">
        <w:t>you</w:t>
      </w:r>
      <w:r>
        <w:t xml:space="preserve"> </w:t>
      </w:r>
      <w:r w:rsidRPr="00AA6D19">
        <w:t>to</w:t>
      </w:r>
      <w:r>
        <w:t xml:space="preserve"> </w:t>
      </w:r>
      <w:r w:rsidRPr="00AA6D19">
        <w:t>compare</w:t>
      </w:r>
      <w:r>
        <w:t xml:space="preserve"> </w:t>
      </w:r>
      <w:r w:rsidRPr="00AA6D19">
        <w:t>instances</w:t>
      </w:r>
      <w:r>
        <w:t xml:space="preserve"> </w:t>
      </w:r>
      <w:r w:rsidRPr="00AA6D19">
        <w:t>of</w:t>
      </w:r>
      <w:r>
        <w:t xml:space="preserve"> </w:t>
      </w:r>
      <w:r w:rsidRPr="00AA6D19">
        <w:t>a</w:t>
      </w:r>
      <w:r>
        <w:t xml:space="preserve"> </w:t>
      </w:r>
      <w:r w:rsidRPr="00AA6D19">
        <w:t>type</w:t>
      </w:r>
      <w:r>
        <w:t xml:space="preserve"> </w:t>
      </w:r>
      <w:r w:rsidRPr="00AA6D19">
        <w:t>for</w:t>
      </w:r>
      <w:r>
        <w:t xml:space="preserve"> </w:t>
      </w:r>
      <w:r w:rsidRPr="00AA6D19">
        <w:t>sorting</w:t>
      </w:r>
      <w:r>
        <w:t xml:space="preserve"> </w:t>
      </w:r>
      <w:r w:rsidRPr="00AA6D19">
        <w:t>purposes.</w:t>
      </w:r>
      <w:r>
        <w:t xml:space="preserve"> </w:t>
      </w:r>
      <w:r w:rsidRPr="00AA6D19">
        <w:t>A</w:t>
      </w:r>
      <w:r>
        <w:t xml:space="preserve"> </w:t>
      </w:r>
      <w:r w:rsidRPr="00AA6D19">
        <w:t>type</w:t>
      </w:r>
      <w:r>
        <w:t xml:space="preserve"> </w:t>
      </w:r>
      <w:r w:rsidRPr="00AA6D19">
        <w:t>that</w:t>
      </w:r>
      <w:r>
        <w:t xml:space="preserve"> </w:t>
      </w:r>
      <w:r w:rsidRPr="00AA6D19">
        <w:t>implements</w:t>
      </w:r>
      <w:r>
        <w:t xml:space="preserve"> </w:t>
      </w:r>
      <w:r w:rsidRPr="00E25C29">
        <w:rPr>
          <w:rStyle w:val="Literal"/>
        </w:rPr>
        <w:t>PartialOrd</w:t>
      </w:r>
      <w:r>
        <w:t xml:space="preserve"> </w:t>
      </w:r>
      <w:r w:rsidRPr="00AA6D19">
        <w:t>can</w:t>
      </w:r>
      <w:r>
        <w:t xml:space="preserve"> </w:t>
      </w:r>
      <w:r w:rsidRPr="00AA6D19">
        <w:t>be</w:t>
      </w:r>
      <w:r>
        <w:t xml:space="preserve"> </w:t>
      </w:r>
      <w:r w:rsidRPr="00AA6D19">
        <w:t>used</w:t>
      </w:r>
      <w:r>
        <w:t xml:space="preserve"> </w:t>
      </w:r>
      <w:r w:rsidRPr="00AA6D19">
        <w:t>with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&lt;</w:t>
      </w:r>
      <w:r w:rsidRPr="00AA6D19">
        <w:t>,</w:t>
      </w:r>
      <w:r>
        <w:t xml:space="preserve"> </w:t>
      </w:r>
      <w:r w:rsidRPr="00E25C29">
        <w:rPr>
          <w:rStyle w:val="Literal"/>
        </w:rPr>
        <w:t>&gt;</w:t>
      </w:r>
      <w:r w:rsidRPr="00AA6D19">
        <w:t>,</w:t>
      </w:r>
      <w:r>
        <w:t xml:space="preserve"> </w:t>
      </w:r>
      <w:r w:rsidRPr="00E25C29">
        <w:rPr>
          <w:rStyle w:val="Literal"/>
        </w:rPr>
        <w:t>&lt;=</w:t>
      </w:r>
      <w:r w:rsidRPr="00AA6D19">
        <w:t>,</w:t>
      </w:r>
      <w:r>
        <w:t xml:space="preserve"> </w:t>
      </w:r>
      <w:r w:rsidRPr="00AA6D19">
        <w:t>and</w:t>
      </w:r>
      <w:r>
        <w:t xml:space="preserve"> </w:t>
      </w:r>
      <w:r w:rsidRPr="00E25C29">
        <w:rPr>
          <w:rStyle w:val="Literal"/>
        </w:rPr>
        <w:t>&gt;=</w:t>
      </w:r>
      <w:r>
        <w:t xml:space="preserve"> </w:t>
      </w:r>
      <w:r w:rsidRPr="00AA6D19">
        <w:t>operators.</w:t>
      </w:r>
      <w:r>
        <w:t xml:space="preserve"> </w:t>
      </w:r>
      <w:r w:rsidRPr="00AA6D19">
        <w:t>You</w:t>
      </w:r>
      <w:r>
        <w:t xml:space="preserve"> </w:t>
      </w:r>
      <w:r w:rsidRPr="00AA6D19">
        <w:t>can</w:t>
      </w:r>
      <w:r>
        <w:t xml:space="preserve"> </w:t>
      </w:r>
      <w:r w:rsidRPr="00AA6D19">
        <w:t>only</w:t>
      </w:r>
      <w:r>
        <w:t xml:space="preserve"> </w:t>
      </w:r>
      <w:r w:rsidRPr="00AA6D19">
        <w:t>apply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PartialOrd</w:t>
      </w:r>
      <w:r>
        <w:t xml:space="preserve"> </w:t>
      </w:r>
      <w:r w:rsidRPr="00AA6D19">
        <w:t>trait</w:t>
      </w:r>
      <w:r>
        <w:t xml:space="preserve"> </w:t>
      </w:r>
      <w:r w:rsidRPr="00AA6D19">
        <w:t>to</w:t>
      </w:r>
      <w:r>
        <w:t xml:space="preserve"> </w:t>
      </w:r>
      <w:r w:rsidRPr="00AA6D19">
        <w:t>types</w:t>
      </w:r>
      <w:r>
        <w:t xml:space="preserve"> </w:t>
      </w:r>
      <w:r w:rsidRPr="00AA6D19">
        <w:t>that</w:t>
      </w:r>
      <w:r>
        <w:t xml:space="preserve"> </w:t>
      </w:r>
      <w:r w:rsidRPr="00AA6D19">
        <w:t>also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PartialEq</w:t>
      </w:r>
      <w:r w:rsidRPr="00AA6D19">
        <w:rPr>
          <w:lang w:eastAsia="en-GB"/>
        </w:rPr>
        <w:t>.</w:t>
      </w:r>
    </w:p>
    <w:p w14:paraId="05BF680F" w14:textId="3DE6D94A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Deriving</w:t>
      </w:r>
      <w:r>
        <w:rPr>
          <w:lang w:eastAsia="en-GB"/>
        </w:rPr>
        <w:t xml:space="preserve"> </w:t>
      </w:r>
      <w:r w:rsidRPr="00E25C29">
        <w:rPr>
          <w:rStyle w:val="Literal"/>
        </w:rPr>
        <w:t>PartialOrd</w:t>
      </w:r>
      <w:r>
        <w:t xml:space="preserve"> </w:t>
      </w:r>
      <w:r w:rsidRPr="00AA6D19">
        <w:t>implements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partial_cmp</w:t>
      </w:r>
      <w:r>
        <w:t xml:space="preserve"> </w:t>
      </w:r>
      <w:r w:rsidRPr="00AA6D19">
        <w:t>method,</w:t>
      </w:r>
      <w:r>
        <w:t xml:space="preserve"> </w:t>
      </w:r>
      <w:r w:rsidRPr="00AA6D19">
        <w:t>which</w:t>
      </w:r>
      <w:r>
        <w:t xml:space="preserve"> </w:t>
      </w:r>
      <w:r w:rsidRPr="00AA6D19">
        <w:t>returns</w:t>
      </w:r>
      <w:r>
        <w:t xml:space="preserve"> </w:t>
      </w:r>
      <w:r w:rsidRPr="00AA6D19">
        <w:t>an</w:t>
      </w:r>
      <w:r>
        <w:t xml:space="preserve"> </w:t>
      </w:r>
      <w:r w:rsidRPr="00E25C29">
        <w:rPr>
          <w:rStyle w:val="Literal"/>
        </w:rPr>
        <w:t>Option&lt;Ordering&gt;</w:t>
      </w:r>
      <w:r>
        <w:t xml:space="preserve"> </w:t>
      </w:r>
      <w:r w:rsidRPr="00AA6D19">
        <w:t>that</w:t>
      </w:r>
      <w:r>
        <w:t xml:space="preserve"> </w:t>
      </w:r>
      <w:r w:rsidRPr="00AA6D19">
        <w:t>will</w:t>
      </w:r>
      <w:r>
        <w:t xml:space="preserve"> </w:t>
      </w:r>
      <w:r w:rsidRPr="00AA6D19">
        <w:t>be</w:t>
      </w:r>
      <w:r>
        <w:t xml:space="preserve"> </w:t>
      </w:r>
      <w:r w:rsidRPr="00E25C29">
        <w:rPr>
          <w:rStyle w:val="Literal"/>
        </w:rPr>
        <w:t>None</w:t>
      </w:r>
      <w:r>
        <w:t xml:space="preserve"> </w:t>
      </w:r>
      <w:r w:rsidRPr="00AA6D19">
        <w:t>when</w:t>
      </w:r>
      <w:r>
        <w:t xml:space="preserve"> </w:t>
      </w:r>
      <w:r w:rsidRPr="00AA6D19">
        <w:t>the</w:t>
      </w:r>
      <w:r>
        <w:t xml:space="preserve"> </w:t>
      </w:r>
      <w:r w:rsidRPr="00AA6D19">
        <w:t>values</w:t>
      </w:r>
      <w:r>
        <w:t xml:space="preserve"> </w:t>
      </w:r>
      <w:r w:rsidRPr="00AA6D19">
        <w:t>given</w:t>
      </w:r>
      <w:r>
        <w:t xml:space="preserve"> </w:t>
      </w:r>
      <w:r w:rsidRPr="00AA6D19">
        <w:t>don’t</w:t>
      </w:r>
      <w:r>
        <w:t xml:space="preserve"> </w:t>
      </w:r>
      <w:r w:rsidRPr="00AA6D19">
        <w:t>produce</w:t>
      </w:r>
      <w:r>
        <w:t xml:space="preserve"> </w:t>
      </w:r>
      <w:r w:rsidRPr="00AA6D19">
        <w:t>an</w:t>
      </w:r>
      <w:r>
        <w:t xml:space="preserve"> </w:t>
      </w:r>
      <w:r w:rsidRPr="00AA6D19">
        <w:t>ordering.</w:t>
      </w:r>
      <w:r>
        <w:t xml:space="preserve"> </w:t>
      </w:r>
      <w:r w:rsidRPr="00AA6D19">
        <w:t>An</w:t>
      </w:r>
      <w:r>
        <w:t xml:space="preserve"> </w:t>
      </w:r>
      <w:r w:rsidRPr="00AA6D19">
        <w:t>example</w:t>
      </w:r>
      <w:r>
        <w:t xml:space="preserve"> </w:t>
      </w:r>
      <w:r w:rsidRPr="00AA6D19">
        <w:t>of</w:t>
      </w:r>
      <w:r>
        <w:t xml:space="preserve"> </w:t>
      </w:r>
      <w:r w:rsidRPr="00AA6D19">
        <w:t>a</w:t>
      </w:r>
      <w:r>
        <w:t xml:space="preserve"> </w:t>
      </w:r>
      <w:r w:rsidRPr="00AA6D19">
        <w:t>value</w:t>
      </w:r>
      <w:r>
        <w:t xml:space="preserve"> </w:t>
      </w:r>
      <w:r w:rsidRPr="00AA6D19">
        <w:t>that</w:t>
      </w:r>
      <w:r>
        <w:t xml:space="preserve"> </w:t>
      </w:r>
      <w:r w:rsidRPr="00AA6D19">
        <w:t>doesn’t</w:t>
      </w:r>
      <w:r>
        <w:t xml:space="preserve"> </w:t>
      </w:r>
      <w:r w:rsidRPr="00AA6D19">
        <w:t>produce</w:t>
      </w:r>
      <w:r>
        <w:t xml:space="preserve"> </w:t>
      </w:r>
      <w:r w:rsidRPr="00AA6D19">
        <w:t>an</w:t>
      </w:r>
      <w:r>
        <w:t xml:space="preserve"> </w:t>
      </w:r>
      <w:r w:rsidRPr="00AA6D19">
        <w:t>ordering,</w:t>
      </w:r>
      <w:r>
        <w:t xml:space="preserve"> </w:t>
      </w:r>
      <w:r w:rsidRPr="00AA6D19">
        <w:t>even</w:t>
      </w:r>
      <w:r>
        <w:t xml:space="preserve"> </w:t>
      </w:r>
      <w:r w:rsidRPr="00AA6D19">
        <w:t>though</w:t>
      </w:r>
      <w:r>
        <w:t xml:space="preserve"> </w:t>
      </w:r>
      <w:r w:rsidRPr="00AA6D19">
        <w:t>most</w:t>
      </w:r>
      <w:r>
        <w:t xml:space="preserve"> </w:t>
      </w:r>
      <w:r w:rsidRPr="00AA6D19">
        <w:t>values</w:t>
      </w:r>
      <w:r>
        <w:t xml:space="preserve"> </w:t>
      </w:r>
      <w:r w:rsidRPr="00AA6D19">
        <w:t>of</w:t>
      </w:r>
      <w:r>
        <w:t xml:space="preserve"> </w:t>
      </w:r>
      <w:r w:rsidRPr="00AA6D19">
        <w:t>that</w:t>
      </w:r>
      <w:r>
        <w:t xml:space="preserve"> </w:t>
      </w:r>
      <w:r w:rsidRPr="00AA6D19">
        <w:t>type</w:t>
      </w:r>
      <w:r>
        <w:t xml:space="preserve"> </w:t>
      </w:r>
      <w:r w:rsidRPr="00AA6D19">
        <w:t>can</w:t>
      </w:r>
      <w:r>
        <w:t xml:space="preserve"> </w:t>
      </w:r>
      <w:r w:rsidRPr="00AA6D19">
        <w:t>be</w:t>
      </w:r>
      <w:r>
        <w:t xml:space="preserve"> </w:t>
      </w:r>
      <w:r w:rsidRPr="00AA6D19">
        <w:t>compared,</w:t>
      </w:r>
      <w:r>
        <w:t xml:space="preserve"> </w:t>
      </w:r>
      <w:r w:rsidRPr="00AA6D19">
        <w:t>is</w:t>
      </w:r>
      <w:r>
        <w:t xml:space="preserve"> </w:t>
      </w:r>
      <w:r w:rsidRPr="00AA6D19">
        <w:t>the</w:t>
      </w:r>
      <w:r>
        <w:t xml:space="preserve"> </w:t>
      </w:r>
      <w:r w:rsidRPr="00AA6D19">
        <w:t>not-a-number</w:t>
      </w:r>
      <w:r>
        <w:t xml:space="preserve"> </w:t>
      </w:r>
      <w:r w:rsidRPr="00AA6D19">
        <w:t>(</w:t>
      </w:r>
      <w:r w:rsidRPr="00E25C29">
        <w:rPr>
          <w:rStyle w:val="Literal"/>
        </w:rPr>
        <w:t>NaN</w:t>
      </w:r>
      <w:r w:rsidRPr="00AA6D19">
        <w:t>)</w:t>
      </w:r>
      <w:r>
        <w:t xml:space="preserve"> </w:t>
      </w:r>
      <w:r w:rsidRPr="00AA6D19">
        <w:t>floating</w:t>
      </w:r>
      <w:r>
        <w:t xml:space="preserve"> </w:t>
      </w:r>
      <w:r w:rsidRPr="00AA6D19">
        <w:t>point</w:t>
      </w:r>
      <w:r>
        <w:t xml:space="preserve"> </w:t>
      </w:r>
      <w:r w:rsidRPr="00AA6D19">
        <w:t>value.</w:t>
      </w:r>
      <w:r>
        <w:t xml:space="preserve"> </w:t>
      </w:r>
      <w:r w:rsidRPr="00AA6D19">
        <w:t>Calling</w:t>
      </w:r>
      <w:r>
        <w:t xml:space="preserve"> </w:t>
      </w:r>
      <w:r w:rsidRPr="00E25C29">
        <w:rPr>
          <w:rStyle w:val="Literal"/>
        </w:rPr>
        <w:t>partial_cmp</w:t>
      </w:r>
      <w:r>
        <w:t xml:space="preserve"> </w:t>
      </w:r>
      <w:r w:rsidRPr="00AA6D19">
        <w:t>with</w:t>
      </w:r>
      <w:r>
        <w:t xml:space="preserve"> </w:t>
      </w:r>
      <w:r w:rsidRPr="00AA6D19">
        <w:t>any</w:t>
      </w:r>
      <w:r>
        <w:t xml:space="preserve"> </w:t>
      </w:r>
      <w:del w:id="31" w:author="Audrey Doyle" w:date="2022-08-07T15:01:00Z">
        <w:r w:rsidRPr="00AA6D19" w:rsidDel="00C87AB8">
          <w:delText>floating</w:delText>
        </w:r>
        <w:r w:rsidDel="00C87AB8">
          <w:delText xml:space="preserve"> </w:delText>
        </w:r>
      </w:del>
      <w:ins w:id="32" w:author="Audrey Doyle" w:date="2022-08-07T15:01:00Z">
        <w:r w:rsidR="00C87AB8" w:rsidRPr="00AA6D19">
          <w:t>floating</w:t>
        </w:r>
        <w:r w:rsidR="00C87AB8">
          <w:t>-</w:t>
        </w:r>
      </w:ins>
      <w:r w:rsidRPr="00AA6D19">
        <w:t>point</w:t>
      </w:r>
      <w:r>
        <w:t xml:space="preserve"> </w:t>
      </w:r>
      <w:r w:rsidRPr="00AA6D19">
        <w:t>number</w:t>
      </w:r>
      <w:r>
        <w:t xml:space="preserve"> </w:t>
      </w:r>
      <w:r w:rsidRPr="00AA6D19">
        <w:t>and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NaN</w:t>
      </w:r>
      <w:r>
        <w:t xml:space="preserve"> </w:t>
      </w:r>
      <w:del w:id="33" w:author="Audrey Doyle" w:date="2022-08-07T15:01:00Z">
        <w:r w:rsidRPr="00AA6D19" w:rsidDel="00C87AB8">
          <w:delText>floating</w:delText>
        </w:r>
        <w:r w:rsidDel="00C87AB8">
          <w:delText xml:space="preserve"> </w:delText>
        </w:r>
      </w:del>
      <w:ins w:id="34" w:author="Audrey Doyle" w:date="2022-08-07T15:01:00Z">
        <w:r w:rsidR="00C87AB8" w:rsidRPr="00AA6D19">
          <w:t>floating</w:t>
        </w:r>
        <w:r w:rsidR="00C87AB8">
          <w:t>-</w:t>
        </w:r>
      </w:ins>
      <w:r w:rsidRPr="00AA6D19">
        <w:t>point</w:t>
      </w:r>
      <w:r>
        <w:t xml:space="preserve"> </w:t>
      </w:r>
      <w:r w:rsidRPr="00AA6D19">
        <w:t>value</w:t>
      </w:r>
      <w:r>
        <w:t xml:space="preserve"> </w:t>
      </w:r>
      <w:r w:rsidRPr="00AA6D19">
        <w:t>will</w:t>
      </w:r>
      <w:r>
        <w:t xml:space="preserve"> </w:t>
      </w:r>
      <w:r w:rsidRPr="00AA6D19">
        <w:t>return</w:t>
      </w:r>
      <w:r>
        <w:t xml:space="preserve"> </w:t>
      </w:r>
      <w:r w:rsidRPr="00E25C29">
        <w:rPr>
          <w:rStyle w:val="Literal"/>
        </w:rPr>
        <w:t>None</w:t>
      </w:r>
      <w:r w:rsidRPr="00AA6D19">
        <w:rPr>
          <w:lang w:eastAsia="en-GB"/>
        </w:rPr>
        <w:t>.</w:t>
      </w:r>
    </w:p>
    <w:p w14:paraId="1B07C4E5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When</w:t>
      </w:r>
      <w:r>
        <w:rPr>
          <w:lang w:eastAsia="en-GB"/>
        </w:rPr>
        <w:t xml:space="preserve"> </w:t>
      </w:r>
      <w:r w:rsidRPr="00AA6D19">
        <w:rPr>
          <w:lang w:eastAsia="en-GB"/>
        </w:rPr>
        <w:t>derived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structs,</w:t>
      </w:r>
      <w:r>
        <w:rPr>
          <w:lang w:eastAsia="en-GB"/>
        </w:rPr>
        <w:t xml:space="preserve"> </w:t>
      </w:r>
      <w:r w:rsidRPr="00E25C29">
        <w:rPr>
          <w:rStyle w:val="Literal"/>
        </w:rPr>
        <w:t>PartialOrd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compares</w:t>
      </w:r>
      <w:r>
        <w:rPr>
          <w:lang w:eastAsia="en-GB"/>
        </w:rPr>
        <w:t xml:space="preserve"> </w:t>
      </w:r>
      <w:r w:rsidRPr="00AA6D19">
        <w:rPr>
          <w:lang w:eastAsia="en-GB"/>
        </w:rPr>
        <w:t>two</w:t>
      </w:r>
      <w:r>
        <w:rPr>
          <w:lang w:eastAsia="en-GB"/>
        </w:rPr>
        <w:t xml:space="preserve"> </w:t>
      </w:r>
      <w:r w:rsidRPr="00AA6D19">
        <w:rPr>
          <w:lang w:eastAsia="en-GB"/>
        </w:rPr>
        <w:t>instances</w:t>
      </w:r>
      <w:r>
        <w:rPr>
          <w:lang w:eastAsia="en-GB"/>
        </w:rPr>
        <w:t xml:space="preserve"> </w:t>
      </w:r>
      <w:r w:rsidRPr="00AA6D19">
        <w:rPr>
          <w:lang w:eastAsia="en-GB"/>
        </w:rPr>
        <w:t>by</w:t>
      </w:r>
      <w:r>
        <w:rPr>
          <w:lang w:eastAsia="en-GB"/>
        </w:rPr>
        <w:t xml:space="preserve"> </w:t>
      </w:r>
      <w:r w:rsidRPr="00AA6D19">
        <w:rPr>
          <w:lang w:eastAsia="en-GB"/>
        </w:rPr>
        <w:t>comparing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value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each</w:t>
      </w:r>
      <w:r>
        <w:rPr>
          <w:lang w:eastAsia="en-GB"/>
        </w:rPr>
        <w:t xml:space="preserve"> </w:t>
      </w:r>
      <w:r w:rsidRPr="00AA6D19">
        <w:rPr>
          <w:lang w:eastAsia="en-GB"/>
        </w:rPr>
        <w:t>field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order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which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fields</w:t>
      </w:r>
      <w:r>
        <w:rPr>
          <w:lang w:eastAsia="en-GB"/>
        </w:rPr>
        <w:t xml:space="preserve"> </w:t>
      </w:r>
      <w:r w:rsidRPr="00AA6D19">
        <w:rPr>
          <w:lang w:eastAsia="en-GB"/>
        </w:rPr>
        <w:t>appear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struct</w:t>
      </w:r>
      <w:r>
        <w:rPr>
          <w:lang w:eastAsia="en-GB"/>
        </w:rPr>
        <w:t xml:space="preserve"> </w:t>
      </w:r>
      <w:r w:rsidRPr="00AA6D19">
        <w:rPr>
          <w:lang w:eastAsia="en-GB"/>
        </w:rPr>
        <w:t>definition.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When</w:t>
      </w:r>
      <w:r>
        <w:rPr>
          <w:lang w:eastAsia="en-GB"/>
        </w:rPr>
        <w:t xml:space="preserve"> </w:t>
      </w:r>
      <w:r w:rsidRPr="00AA6D19">
        <w:rPr>
          <w:lang w:eastAsia="en-GB"/>
        </w:rPr>
        <w:t>derived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enums,</w:t>
      </w:r>
      <w:r>
        <w:rPr>
          <w:lang w:eastAsia="en-GB"/>
        </w:rPr>
        <w:t xml:space="preserve"> </w:t>
      </w:r>
      <w:r w:rsidRPr="00AA6D19">
        <w:rPr>
          <w:lang w:eastAsia="en-GB"/>
        </w:rPr>
        <w:t>variants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enum</w:t>
      </w:r>
      <w:r>
        <w:rPr>
          <w:lang w:eastAsia="en-GB"/>
        </w:rPr>
        <w:t xml:space="preserve"> </w:t>
      </w:r>
      <w:r w:rsidRPr="00AA6D19">
        <w:rPr>
          <w:lang w:eastAsia="en-GB"/>
        </w:rPr>
        <w:t>declared</w:t>
      </w:r>
      <w:r>
        <w:rPr>
          <w:lang w:eastAsia="en-GB"/>
        </w:rPr>
        <w:t xml:space="preserve"> </w:t>
      </w:r>
      <w:r w:rsidRPr="00AA6D19">
        <w:rPr>
          <w:lang w:eastAsia="en-GB"/>
        </w:rPr>
        <w:t>earlier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enum</w:t>
      </w:r>
      <w:r>
        <w:rPr>
          <w:lang w:eastAsia="en-GB"/>
        </w:rPr>
        <w:t xml:space="preserve"> </w:t>
      </w:r>
      <w:r w:rsidRPr="00AA6D19">
        <w:rPr>
          <w:lang w:eastAsia="en-GB"/>
        </w:rPr>
        <w:t>definition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are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considered</w:t>
      </w:r>
      <w:r>
        <w:rPr>
          <w:lang w:eastAsia="en-GB"/>
        </w:rPr>
        <w:t xml:space="preserve"> </w:t>
      </w:r>
      <w:r w:rsidRPr="00AA6D19">
        <w:rPr>
          <w:lang w:eastAsia="en-GB"/>
        </w:rPr>
        <w:t>less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variants</w:t>
      </w:r>
      <w:r>
        <w:rPr>
          <w:lang w:eastAsia="en-GB"/>
        </w:rPr>
        <w:t xml:space="preserve"> </w:t>
      </w:r>
      <w:r w:rsidRPr="00AA6D19">
        <w:rPr>
          <w:lang w:eastAsia="en-GB"/>
        </w:rPr>
        <w:t>listed</w:t>
      </w:r>
      <w:r>
        <w:rPr>
          <w:lang w:eastAsia="en-GB"/>
        </w:rPr>
        <w:t xml:space="preserve"> </w:t>
      </w:r>
      <w:r w:rsidRPr="00AA6D19">
        <w:rPr>
          <w:lang w:eastAsia="en-GB"/>
        </w:rPr>
        <w:t>later.</w:t>
      </w:r>
    </w:p>
    <w:p w14:paraId="14193692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E25C29">
        <w:rPr>
          <w:rStyle w:val="Literal"/>
        </w:rPr>
        <w:t>PartialOrd</w:t>
      </w:r>
      <w:r>
        <w:t xml:space="preserve"> </w:t>
      </w:r>
      <w:r w:rsidRPr="00AA6D19">
        <w:t>trait</w:t>
      </w:r>
      <w:r>
        <w:t xml:space="preserve"> </w:t>
      </w:r>
      <w:r w:rsidRPr="00AA6D19">
        <w:t>is</w:t>
      </w:r>
      <w:r>
        <w:t xml:space="preserve"> </w:t>
      </w:r>
      <w:r w:rsidRPr="00AA6D19">
        <w:t>required,</w:t>
      </w:r>
      <w:r>
        <w:t xml:space="preserve"> </w:t>
      </w:r>
      <w:r w:rsidRPr="00AA6D19">
        <w:t>for</w:t>
      </w:r>
      <w:r>
        <w:t xml:space="preserve"> </w:t>
      </w:r>
      <w:r w:rsidRPr="00AA6D19">
        <w:t>example,</w:t>
      </w:r>
      <w:r>
        <w:t xml:space="preserve"> </w:t>
      </w:r>
      <w:r w:rsidRPr="00AA6D19">
        <w:t>for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gen_range</w:t>
      </w:r>
      <w:r>
        <w:t xml:space="preserve"> </w:t>
      </w:r>
      <w:r w:rsidRPr="00AA6D19">
        <w:t>method</w:t>
      </w:r>
      <w:r>
        <w:t xml:space="preserve"> </w:t>
      </w:r>
      <w:r w:rsidRPr="00AA6D19">
        <w:t>from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rand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crate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generates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random</w:t>
      </w:r>
      <w:r>
        <w:rPr>
          <w:lang w:eastAsia="en-GB"/>
        </w:rPr>
        <w:t xml:space="preserve"> </w:t>
      </w:r>
      <w:r w:rsidRPr="00AA6D19">
        <w:rPr>
          <w:lang w:eastAsia="en-GB"/>
        </w:rPr>
        <w:t>value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range</w:t>
      </w:r>
      <w:r>
        <w:rPr>
          <w:lang w:eastAsia="en-GB"/>
        </w:rPr>
        <w:t xml:space="preserve"> </w:t>
      </w:r>
      <w:r w:rsidRPr="00AA6D19">
        <w:rPr>
          <w:lang w:eastAsia="en-GB"/>
        </w:rPr>
        <w:t>specified</w:t>
      </w:r>
      <w:r>
        <w:rPr>
          <w:lang w:eastAsia="en-GB"/>
        </w:rPr>
        <w:t xml:space="preserve"> </w:t>
      </w:r>
      <w:r w:rsidRPr="00AA6D19">
        <w:rPr>
          <w:lang w:eastAsia="en-GB"/>
        </w:rPr>
        <w:t>by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range</w:t>
      </w:r>
      <w:r>
        <w:rPr>
          <w:lang w:eastAsia="en-GB"/>
        </w:rPr>
        <w:t xml:space="preserve"> </w:t>
      </w:r>
      <w:r w:rsidRPr="00AA6D19">
        <w:rPr>
          <w:lang w:eastAsia="en-GB"/>
        </w:rPr>
        <w:t>expression.</w:t>
      </w:r>
    </w:p>
    <w:p w14:paraId="264F4D6A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E25C29">
        <w:rPr>
          <w:rStyle w:val="Literal"/>
        </w:rPr>
        <w:t>Ord</w:t>
      </w:r>
      <w:r>
        <w:t xml:space="preserve"> </w:t>
      </w:r>
      <w:r w:rsidRPr="00AA6D19">
        <w:t>trait</w:t>
      </w:r>
      <w:r>
        <w:t xml:space="preserve"> </w:t>
      </w:r>
      <w:r w:rsidRPr="00AA6D19">
        <w:t>allows</w:t>
      </w:r>
      <w:r>
        <w:t xml:space="preserve"> </w:t>
      </w:r>
      <w:r w:rsidRPr="00AA6D19">
        <w:t>you</w:t>
      </w:r>
      <w:r>
        <w:t xml:space="preserve"> </w:t>
      </w:r>
      <w:r w:rsidRPr="00AA6D19">
        <w:t>to</w:t>
      </w:r>
      <w:r>
        <w:t xml:space="preserve"> </w:t>
      </w:r>
      <w:r w:rsidRPr="00AA6D19">
        <w:t>know</w:t>
      </w:r>
      <w:r>
        <w:t xml:space="preserve"> </w:t>
      </w:r>
      <w:r w:rsidRPr="00AA6D19">
        <w:t>that</w:t>
      </w:r>
      <w:r>
        <w:t xml:space="preserve"> </w:t>
      </w:r>
      <w:r w:rsidRPr="00AA6D19">
        <w:t>for</w:t>
      </w:r>
      <w:r>
        <w:t xml:space="preserve"> </w:t>
      </w:r>
      <w:r w:rsidRPr="00AA6D19">
        <w:t>any</w:t>
      </w:r>
      <w:r>
        <w:t xml:space="preserve"> </w:t>
      </w:r>
      <w:r w:rsidRPr="00AA6D19">
        <w:t>two</w:t>
      </w:r>
      <w:r>
        <w:t xml:space="preserve"> </w:t>
      </w:r>
      <w:r w:rsidRPr="00AA6D19">
        <w:t>values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AA6D19">
        <w:t>annotated</w:t>
      </w:r>
      <w:r>
        <w:t xml:space="preserve"> </w:t>
      </w:r>
      <w:r w:rsidRPr="00AA6D19">
        <w:t>type,</w:t>
      </w:r>
      <w:r>
        <w:t xml:space="preserve"> </w:t>
      </w:r>
      <w:r w:rsidRPr="00AA6D19">
        <w:t>a</w:t>
      </w:r>
      <w:r>
        <w:t xml:space="preserve"> </w:t>
      </w:r>
      <w:r w:rsidRPr="00AA6D19">
        <w:t>valid</w:t>
      </w:r>
      <w:r>
        <w:t xml:space="preserve"> </w:t>
      </w:r>
      <w:r w:rsidRPr="00AA6D19">
        <w:t>ordering</w:t>
      </w:r>
      <w:r>
        <w:t xml:space="preserve"> </w:t>
      </w:r>
      <w:r w:rsidRPr="00AA6D19">
        <w:t>will</w:t>
      </w:r>
      <w:r>
        <w:t xml:space="preserve"> </w:t>
      </w:r>
      <w:r w:rsidRPr="00AA6D19">
        <w:t>exist.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Ord</w:t>
      </w:r>
      <w:r>
        <w:t xml:space="preserve"> </w:t>
      </w:r>
      <w:r w:rsidRPr="00AA6D19">
        <w:t>trait</w:t>
      </w:r>
      <w:r>
        <w:t xml:space="preserve"> </w:t>
      </w:r>
      <w:r w:rsidRPr="00AA6D19">
        <w:t>implements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cmp</w:t>
      </w:r>
      <w:r>
        <w:t xml:space="preserve"> </w:t>
      </w:r>
      <w:r w:rsidRPr="00AA6D19">
        <w:t>method,</w:t>
      </w:r>
      <w:r>
        <w:t xml:space="preserve"> </w:t>
      </w:r>
      <w:r w:rsidRPr="00AA6D19">
        <w:t>which</w:t>
      </w:r>
      <w:r>
        <w:t xml:space="preserve"> </w:t>
      </w:r>
      <w:r w:rsidRPr="00AA6D19">
        <w:t>returns</w:t>
      </w:r>
      <w:r>
        <w:t xml:space="preserve"> </w:t>
      </w:r>
      <w:r w:rsidRPr="00AA6D19">
        <w:t>an</w:t>
      </w:r>
      <w:r>
        <w:t xml:space="preserve"> </w:t>
      </w:r>
      <w:r w:rsidRPr="00E25C29">
        <w:rPr>
          <w:rStyle w:val="Literal"/>
        </w:rPr>
        <w:t>Ordering</w:t>
      </w:r>
      <w:r>
        <w:t xml:space="preserve"> </w:t>
      </w:r>
      <w:r w:rsidRPr="00AA6D19">
        <w:t>rather</w:t>
      </w:r>
      <w:r>
        <w:t xml:space="preserve"> </w:t>
      </w:r>
      <w:r w:rsidRPr="00AA6D19">
        <w:t>than</w:t>
      </w:r>
      <w:r>
        <w:t xml:space="preserve"> </w:t>
      </w:r>
      <w:r w:rsidRPr="00AA6D19">
        <w:t>an</w:t>
      </w:r>
      <w:r>
        <w:t xml:space="preserve"> </w:t>
      </w:r>
      <w:r w:rsidRPr="00E25C29">
        <w:rPr>
          <w:rStyle w:val="Literal"/>
        </w:rPr>
        <w:t>Option&lt;Ordering&gt;</w:t>
      </w:r>
      <w:r>
        <w:t xml:space="preserve"> </w:t>
      </w:r>
      <w:r w:rsidRPr="00AA6D19">
        <w:t>because</w:t>
      </w:r>
      <w:r>
        <w:t xml:space="preserve"> </w:t>
      </w:r>
      <w:r w:rsidRPr="00AA6D19">
        <w:t>a</w:t>
      </w:r>
      <w:r>
        <w:t xml:space="preserve"> </w:t>
      </w:r>
      <w:r w:rsidRPr="00AA6D19">
        <w:t>valid</w:t>
      </w:r>
      <w:r>
        <w:t xml:space="preserve"> </w:t>
      </w:r>
      <w:r w:rsidRPr="00AA6D19">
        <w:t>ordering</w:t>
      </w:r>
      <w:r>
        <w:t xml:space="preserve"> </w:t>
      </w:r>
      <w:r w:rsidRPr="00AA6D19">
        <w:t>will</w:t>
      </w:r>
      <w:r>
        <w:t xml:space="preserve"> </w:t>
      </w:r>
      <w:r w:rsidRPr="00AA6D19">
        <w:t>always</w:t>
      </w:r>
      <w:r>
        <w:t xml:space="preserve"> </w:t>
      </w:r>
      <w:r w:rsidRPr="00AA6D19">
        <w:t>be</w:t>
      </w:r>
      <w:r>
        <w:t xml:space="preserve"> </w:t>
      </w:r>
      <w:r w:rsidRPr="00AA6D19">
        <w:t>possible.</w:t>
      </w:r>
      <w:r>
        <w:t xml:space="preserve"> </w:t>
      </w:r>
      <w:r w:rsidRPr="00AA6D19">
        <w:t>You</w:t>
      </w:r>
      <w:r>
        <w:t xml:space="preserve"> </w:t>
      </w:r>
      <w:r w:rsidRPr="00AA6D19">
        <w:t>can</w:t>
      </w:r>
      <w:r>
        <w:t xml:space="preserve"> </w:t>
      </w:r>
      <w:r w:rsidRPr="00AA6D19">
        <w:t>only</w:t>
      </w:r>
      <w:r>
        <w:t xml:space="preserve"> </w:t>
      </w:r>
      <w:r w:rsidRPr="00AA6D19">
        <w:t>apply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Ord</w:t>
      </w:r>
      <w:r>
        <w:t xml:space="preserve"> </w:t>
      </w:r>
      <w:r w:rsidRPr="00AA6D19">
        <w:t>trait</w:t>
      </w:r>
      <w:r>
        <w:t xml:space="preserve"> </w:t>
      </w:r>
      <w:r w:rsidRPr="00AA6D19">
        <w:t>to</w:t>
      </w:r>
      <w:r>
        <w:t xml:space="preserve"> </w:t>
      </w:r>
      <w:r w:rsidRPr="00AA6D19">
        <w:t>types</w:t>
      </w:r>
      <w:r>
        <w:t xml:space="preserve"> </w:t>
      </w:r>
      <w:r w:rsidRPr="00AA6D19">
        <w:t>that</w:t>
      </w:r>
      <w:r>
        <w:t xml:space="preserve"> </w:t>
      </w:r>
      <w:r w:rsidRPr="00AA6D19">
        <w:t>also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PartialOrd</w:t>
      </w:r>
      <w:r>
        <w:t xml:space="preserve"> </w:t>
      </w:r>
      <w:r w:rsidRPr="00AA6D19">
        <w:t>and</w:t>
      </w:r>
      <w:r>
        <w:t xml:space="preserve"> </w:t>
      </w:r>
      <w:r w:rsidRPr="00E25C29">
        <w:rPr>
          <w:rStyle w:val="Literal"/>
        </w:rPr>
        <w:t>Eq</w:t>
      </w:r>
      <w:r>
        <w:t xml:space="preserve"> </w:t>
      </w:r>
      <w:r w:rsidRPr="00AA6D19">
        <w:t>(and</w:t>
      </w:r>
      <w:r>
        <w:t xml:space="preserve"> </w:t>
      </w:r>
      <w:r w:rsidRPr="00E25C29">
        <w:rPr>
          <w:rStyle w:val="Literal"/>
        </w:rPr>
        <w:t>Eq</w:t>
      </w:r>
      <w:r>
        <w:t xml:space="preserve"> </w:t>
      </w:r>
      <w:r w:rsidRPr="00AA6D19">
        <w:t>requires</w:t>
      </w:r>
      <w:r>
        <w:t xml:space="preserve"> </w:t>
      </w:r>
      <w:r w:rsidRPr="00E25C29">
        <w:rPr>
          <w:rStyle w:val="Literal"/>
        </w:rPr>
        <w:t>PartialEq</w:t>
      </w:r>
      <w:r w:rsidRPr="00AA6D19">
        <w:t>).</w:t>
      </w:r>
      <w:r>
        <w:t xml:space="preserve"> </w:t>
      </w:r>
      <w:r w:rsidRPr="00AA6D19">
        <w:t>When</w:t>
      </w:r>
      <w:r>
        <w:t xml:space="preserve"> </w:t>
      </w:r>
      <w:r w:rsidRPr="00AA6D19">
        <w:t>derived</w:t>
      </w:r>
      <w:r>
        <w:t xml:space="preserve"> </w:t>
      </w:r>
      <w:r w:rsidRPr="00AA6D19">
        <w:t>on</w:t>
      </w:r>
      <w:r>
        <w:t xml:space="preserve"> </w:t>
      </w:r>
      <w:r w:rsidRPr="00AA6D19">
        <w:t>structs</w:t>
      </w:r>
      <w:r>
        <w:t xml:space="preserve"> </w:t>
      </w:r>
      <w:r w:rsidRPr="00AA6D19">
        <w:t>and</w:t>
      </w:r>
      <w:r>
        <w:t xml:space="preserve"> </w:t>
      </w:r>
      <w:r w:rsidRPr="00AA6D19">
        <w:t>enums,</w:t>
      </w:r>
      <w:r>
        <w:t xml:space="preserve"> </w:t>
      </w:r>
      <w:r w:rsidRPr="00E25C29">
        <w:rPr>
          <w:rStyle w:val="Literal"/>
        </w:rPr>
        <w:t>cmp</w:t>
      </w:r>
      <w:r>
        <w:t xml:space="preserve"> </w:t>
      </w:r>
      <w:r w:rsidRPr="00AA6D19">
        <w:t>behaves</w:t>
      </w:r>
      <w:r>
        <w:t xml:space="preserve"> </w:t>
      </w:r>
      <w:r w:rsidRPr="00AA6D19">
        <w:t>the</w:t>
      </w:r>
      <w:r>
        <w:t xml:space="preserve"> </w:t>
      </w:r>
      <w:r w:rsidRPr="00AA6D19">
        <w:t>same</w:t>
      </w:r>
      <w:r>
        <w:t xml:space="preserve"> </w:t>
      </w:r>
      <w:r w:rsidRPr="00AA6D19">
        <w:t>way</w:t>
      </w:r>
      <w:r>
        <w:t xml:space="preserve"> </w:t>
      </w:r>
      <w:r w:rsidRPr="00AA6D19">
        <w:t>as</w:t>
      </w:r>
      <w:r>
        <w:t xml:space="preserve"> </w:t>
      </w:r>
      <w:r w:rsidRPr="00AA6D19">
        <w:t>the</w:t>
      </w:r>
      <w:r>
        <w:t xml:space="preserve"> </w:t>
      </w:r>
      <w:r w:rsidRPr="00AA6D19">
        <w:t>derived</w:t>
      </w:r>
      <w:r>
        <w:t xml:space="preserve"> </w:t>
      </w:r>
      <w:r w:rsidRPr="00AA6D19">
        <w:t>implementation</w:t>
      </w:r>
      <w:r>
        <w:t xml:space="preserve"> </w:t>
      </w:r>
      <w:r w:rsidRPr="00AA6D19">
        <w:t>for</w:t>
      </w:r>
      <w:r>
        <w:t xml:space="preserve"> </w:t>
      </w:r>
      <w:r w:rsidRPr="00E25C29">
        <w:rPr>
          <w:rStyle w:val="Literal"/>
        </w:rPr>
        <w:t>partial_cmp</w:t>
      </w:r>
      <w:r>
        <w:t xml:space="preserve"> </w:t>
      </w:r>
      <w:r w:rsidRPr="00AA6D19">
        <w:t>does</w:t>
      </w:r>
      <w:r>
        <w:t xml:space="preserve"> </w:t>
      </w:r>
      <w:r w:rsidRPr="00AA6D19">
        <w:t>with</w:t>
      </w:r>
      <w:r>
        <w:t xml:space="preserve"> </w:t>
      </w:r>
      <w:r w:rsidRPr="00E25C29">
        <w:rPr>
          <w:rStyle w:val="Literal"/>
        </w:rPr>
        <w:t>PartialOrd</w:t>
      </w:r>
      <w:r w:rsidRPr="00AA6D19">
        <w:rPr>
          <w:lang w:eastAsia="en-GB"/>
        </w:rPr>
        <w:t>.</w:t>
      </w:r>
    </w:p>
    <w:p w14:paraId="4B59B532" w14:textId="4238973A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example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when</w:t>
      </w:r>
      <w:r>
        <w:rPr>
          <w:lang w:eastAsia="en-GB"/>
        </w:rPr>
        <w:t xml:space="preserve"> </w:t>
      </w:r>
      <w:r w:rsidRPr="00E25C29">
        <w:rPr>
          <w:rStyle w:val="Literal"/>
        </w:rPr>
        <w:t>Ord</w:t>
      </w:r>
      <w:r>
        <w:t xml:space="preserve"> </w:t>
      </w:r>
      <w:r w:rsidRPr="00AA6D19">
        <w:t>is</w:t>
      </w:r>
      <w:r>
        <w:t xml:space="preserve"> </w:t>
      </w:r>
      <w:r w:rsidRPr="00AA6D19">
        <w:t>required</w:t>
      </w:r>
      <w:r>
        <w:t xml:space="preserve"> </w:t>
      </w:r>
      <w:r w:rsidRPr="00AA6D19">
        <w:t>is</w:t>
      </w:r>
      <w:r>
        <w:t xml:space="preserve"> </w:t>
      </w:r>
      <w:r w:rsidRPr="00AA6D19">
        <w:t>when</w:t>
      </w:r>
      <w:r>
        <w:t xml:space="preserve"> </w:t>
      </w:r>
      <w:r w:rsidRPr="00AA6D19">
        <w:t>storing</w:t>
      </w:r>
      <w:r>
        <w:t xml:space="preserve"> </w:t>
      </w:r>
      <w:r w:rsidRPr="00AA6D19">
        <w:t>values</w:t>
      </w:r>
      <w:r>
        <w:t xml:space="preserve"> </w:t>
      </w:r>
      <w:r w:rsidRPr="00AA6D19">
        <w:t>in</w:t>
      </w:r>
      <w:r>
        <w:t xml:space="preserve"> </w:t>
      </w:r>
      <w:r w:rsidRPr="00AA6D19">
        <w:t>a</w:t>
      </w:r>
      <w:r>
        <w:t xml:space="preserve"> </w:t>
      </w:r>
      <w:r w:rsidRPr="00E25C29">
        <w:rPr>
          <w:rStyle w:val="Literal"/>
        </w:rPr>
        <w:t>BTreeSet&lt;T&gt;</w:t>
      </w:r>
      <w:r w:rsidRPr="00AA6D19">
        <w:rPr>
          <w:lang w:eastAsia="en-GB"/>
        </w:rPr>
        <w:t>,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data</w:t>
      </w:r>
      <w:r>
        <w:rPr>
          <w:lang w:eastAsia="en-GB"/>
        </w:rPr>
        <w:t xml:space="preserve"> </w:t>
      </w:r>
      <w:r w:rsidRPr="00AA6D19">
        <w:rPr>
          <w:lang w:eastAsia="en-GB"/>
        </w:rPr>
        <w:t>structure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stores</w:t>
      </w:r>
      <w:r>
        <w:rPr>
          <w:lang w:eastAsia="en-GB"/>
        </w:rPr>
        <w:t xml:space="preserve"> </w:t>
      </w:r>
      <w:r w:rsidRPr="00AA6D19">
        <w:rPr>
          <w:lang w:eastAsia="en-GB"/>
        </w:rPr>
        <w:t>data</w:t>
      </w:r>
      <w:r>
        <w:rPr>
          <w:lang w:eastAsia="en-GB"/>
        </w:rPr>
        <w:t xml:space="preserve"> </w:t>
      </w:r>
      <w:r w:rsidRPr="00AA6D19">
        <w:rPr>
          <w:lang w:eastAsia="en-GB"/>
        </w:rPr>
        <w:t>based</w:t>
      </w:r>
      <w:r>
        <w:rPr>
          <w:lang w:eastAsia="en-GB"/>
        </w:rPr>
        <w:t xml:space="preserve"> </w:t>
      </w:r>
      <w:r w:rsidRPr="00AA6D19">
        <w:rPr>
          <w:lang w:eastAsia="en-GB"/>
        </w:rPr>
        <w:t>on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sort</w:t>
      </w:r>
      <w:r>
        <w:rPr>
          <w:lang w:eastAsia="en-GB"/>
        </w:rPr>
        <w:t xml:space="preserve"> </w:t>
      </w:r>
      <w:r w:rsidRPr="00AA6D19">
        <w:rPr>
          <w:lang w:eastAsia="en-GB"/>
        </w:rPr>
        <w:t>order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values.</w:t>
      </w:r>
      <w:ins w:id="35" w:author="Carol Nichols" w:date="2022-08-30T19:45:00Z">
        <w:r w:rsidR="00B701FB">
          <w:fldChar w:fldCharType="begin"/>
        </w:r>
        <w:r w:rsidR="00B701FB">
          <w:instrText xml:space="preserve"> XE "PartialOrd trait</w:instrText>
        </w:r>
        <w:r w:rsidR="00B701FB" w:rsidRPr="00BE574B">
          <w:instrText xml:space="preserve"> </w:instrText>
        </w:r>
        <w:r w:rsidR="00B701FB">
          <w:instrText>end</w:instrText>
        </w:r>
        <w:r w:rsidR="00B701FB" w:rsidRPr="00BE574B">
          <w:instrText>Range</w:instrText>
        </w:r>
        <w:r w:rsidR="00B701FB">
          <w:instrText xml:space="preserve">" </w:instrText>
        </w:r>
        <w:r w:rsidR="00B701FB">
          <w:fldChar w:fldCharType="end"/>
        </w:r>
        <w:r w:rsidR="00B701FB">
          <w:fldChar w:fldCharType="begin"/>
        </w:r>
        <w:r w:rsidR="00B701FB">
          <w:instrText xml:space="preserve"> XE "Ord trait</w:instrText>
        </w:r>
        <w:r w:rsidR="00B701FB" w:rsidRPr="00BE574B">
          <w:instrText xml:space="preserve"> </w:instrText>
        </w:r>
        <w:r w:rsidR="00B701FB">
          <w:instrText>end</w:instrText>
        </w:r>
        <w:r w:rsidR="00B701FB" w:rsidRPr="00BE574B">
          <w:instrText>Range</w:instrText>
        </w:r>
        <w:r w:rsidR="00B701FB">
          <w:instrText xml:space="preserve">" </w:instrText>
        </w:r>
        <w:r w:rsidR="00B701FB">
          <w:fldChar w:fldCharType="end"/>
        </w:r>
      </w:ins>
    </w:p>
    <w:bookmarkStart w:id="36" w:name="`clone`-and-`copy`-for-duplicating-value"/>
    <w:bookmarkEnd w:id="36"/>
    <w:p w14:paraId="4B892943" w14:textId="2C69AD52" w:rsidR="00A53F7D" w:rsidRPr="00AA6D19" w:rsidRDefault="00B90FD4" w:rsidP="00A53F7D">
      <w:pPr>
        <w:pStyle w:val="HeadA"/>
        <w:rPr>
          <w:lang w:eastAsia="en-GB"/>
        </w:rPr>
      </w:pPr>
      <w:ins w:id="37" w:author="Carol Nichols" w:date="2022-08-30T19:45:00Z">
        <w:r>
          <w:lastRenderedPageBreak/>
          <w:fldChar w:fldCharType="begin"/>
        </w:r>
        <w:r>
          <w:instrText xml:space="preserve"> XE "</w:instrText>
        </w:r>
        <w:r>
          <w:instrText>Clone</w:instrText>
        </w:r>
        <w:r>
          <w:instrText xml:space="preserve"> trait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</w:ins>
      <w:r w:rsidR="00A53F7D" w:rsidRPr="00435043">
        <w:t>Clone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and</w:t>
      </w:r>
      <w:r w:rsidR="00A53F7D">
        <w:rPr>
          <w:lang w:eastAsia="en-GB"/>
        </w:rPr>
        <w:t xml:space="preserve"> </w:t>
      </w:r>
      <w:r w:rsidR="00A53F7D" w:rsidRPr="00435043">
        <w:t>Copy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for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Duplicating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Values</w:t>
      </w:r>
    </w:p>
    <w:p w14:paraId="6800D0F8" w14:textId="678DBD72" w:rsidR="00A53F7D" w:rsidRPr="00AA6D19" w:rsidRDefault="00453B32" w:rsidP="00A53F7D">
      <w:pPr>
        <w:pStyle w:val="Body"/>
        <w:rPr>
          <w:lang w:eastAsia="en-GB"/>
        </w:rPr>
      </w:pPr>
      <w:ins w:id="38" w:author="Carol Nichols" w:date="2022-08-30T19:46:00Z">
        <w:r>
          <w:fldChar w:fldCharType="begin"/>
        </w:r>
        <w:r>
          <w:instrText xml:space="preserve"> XE "</w:instrText>
        </w:r>
        <w:r>
          <w:instrText>deep copy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</w:ins>
      <w:r w:rsidR="00A53F7D" w:rsidRPr="00AA6D19">
        <w:t>The</w:t>
      </w:r>
      <w:r w:rsidR="00A53F7D">
        <w:t xml:space="preserve"> </w:t>
      </w:r>
      <w:r w:rsidR="00A53F7D" w:rsidRPr="00E25C29">
        <w:rPr>
          <w:rStyle w:val="Literal"/>
        </w:rPr>
        <w:t>Clone</w:t>
      </w:r>
      <w:r w:rsidR="00A53F7D">
        <w:t xml:space="preserve"> </w:t>
      </w:r>
      <w:r w:rsidR="00A53F7D" w:rsidRPr="00AA6D19">
        <w:t>trait</w:t>
      </w:r>
      <w:r w:rsidR="00A53F7D">
        <w:t xml:space="preserve"> </w:t>
      </w:r>
      <w:r w:rsidR="00A53F7D" w:rsidRPr="00AA6D19">
        <w:t>allows</w:t>
      </w:r>
      <w:r w:rsidR="00A53F7D">
        <w:t xml:space="preserve"> </w:t>
      </w:r>
      <w:r w:rsidR="00A53F7D" w:rsidRPr="00AA6D19">
        <w:t>you</w:t>
      </w:r>
      <w:r w:rsidR="00A53F7D">
        <w:t xml:space="preserve"> </w:t>
      </w:r>
      <w:r w:rsidR="00A53F7D" w:rsidRPr="00AA6D19">
        <w:t>to</w:t>
      </w:r>
      <w:r w:rsidR="00A53F7D">
        <w:t xml:space="preserve"> </w:t>
      </w:r>
      <w:r w:rsidR="00A53F7D" w:rsidRPr="00AA6D19">
        <w:t>explicitly</w:t>
      </w:r>
      <w:r w:rsidR="00A53F7D">
        <w:t xml:space="preserve"> </w:t>
      </w:r>
      <w:r w:rsidR="00A53F7D" w:rsidRPr="00AA6D19">
        <w:t>create</w:t>
      </w:r>
      <w:r w:rsidR="00A53F7D">
        <w:t xml:space="preserve"> </w:t>
      </w:r>
      <w:r w:rsidR="00A53F7D" w:rsidRPr="00AA6D19">
        <w:t>a</w:t>
      </w:r>
      <w:r w:rsidR="00A53F7D">
        <w:t xml:space="preserve"> </w:t>
      </w:r>
      <w:r w:rsidR="00A53F7D" w:rsidRPr="00AA6D19">
        <w:t>deep</w:t>
      </w:r>
      <w:r w:rsidR="00A53F7D">
        <w:t xml:space="preserve"> </w:t>
      </w:r>
      <w:r w:rsidR="00A53F7D" w:rsidRPr="00AA6D19">
        <w:t>copy</w:t>
      </w:r>
      <w:r w:rsidR="00A53F7D">
        <w:t xml:space="preserve"> </w:t>
      </w:r>
      <w:r w:rsidR="00A53F7D" w:rsidRPr="00AA6D19">
        <w:t>of</w:t>
      </w:r>
      <w:r w:rsidR="00A53F7D">
        <w:t xml:space="preserve"> </w:t>
      </w:r>
      <w:r w:rsidR="00A53F7D" w:rsidRPr="00AA6D19">
        <w:t>a</w:t>
      </w:r>
      <w:r w:rsidR="00A53F7D">
        <w:t xml:space="preserve"> </w:t>
      </w:r>
      <w:r w:rsidR="00A53F7D" w:rsidRPr="00AA6D19">
        <w:t>value,</w:t>
      </w:r>
      <w:r w:rsidR="00A53F7D">
        <w:t xml:space="preserve"> </w:t>
      </w:r>
      <w:r w:rsidR="00A53F7D" w:rsidRPr="00AA6D19">
        <w:t>and</w:t>
      </w:r>
      <w:r w:rsidR="00A53F7D">
        <w:t xml:space="preserve"> </w:t>
      </w:r>
      <w:r w:rsidR="00A53F7D" w:rsidRPr="00AA6D19">
        <w:t>the</w:t>
      </w:r>
      <w:r w:rsidR="00A53F7D">
        <w:t xml:space="preserve"> </w:t>
      </w:r>
      <w:r w:rsidR="00A53F7D" w:rsidRPr="00AA6D19">
        <w:t>duplication</w:t>
      </w:r>
      <w:r w:rsidR="00A53F7D">
        <w:t xml:space="preserve"> </w:t>
      </w:r>
      <w:r w:rsidR="00A53F7D" w:rsidRPr="00AA6D19">
        <w:t>process</w:t>
      </w:r>
      <w:r w:rsidR="00A53F7D">
        <w:t xml:space="preserve"> </w:t>
      </w:r>
      <w:r w:rsidR="00A53F7D" w:rsidRPr="00AA6D19">
        <w:t>might</w:t>
      </w:r>
      <w:r w:rsidR="00A53F7D">
        <w:t xml:space="preserve"> </w:t>
      </w:r>
      <w:r w:rsidR="00A53F7D" w:rsidRPr="00AA6D19">
        <w:t>involve</w:t>
      </w:r>
      <w:r w:rsidR="00A53F7D">
        <w:t xml:space="preserve"> </w:t>
      </w:r>
      <w:r w:rsidR="00A53F7D" w:rsidRPr="00AA6D19">
        <w:t>running</w:t>
      </w:r>
      <w:r w:rsidR="00A53F7D">
        <w:t xml:space="preserve"> </w:t>
      </w:r>
      <w:r w:rsidR="00A53F7D" w:rsidRPr="00AA6D19">
        <w:t>arbitrary</w:t>
      </w:r>
      <w:r w:rsidR="00A53F7D">
        <w:t xml:space="preserve"> </w:t>
      </w:r>
      <w:r w:rsidR="00A53F7D" w:rsidRPr="00AA6D19">
        <w:t>code</w:t>
      </w:r>
      <w:r w:rsidR="00A53F7D">
        <w:t xml:space="preserve"> </w:t>
      </w:r>
      <w:r w:rsidR="00A53F7D" w:rsidRPr="00AA6D19">
        <w:t>and</w:t>
      </w:r>
      <w:r w:rsidR="00A53F7D">
        <w:t xml:space="preserve"> </w:t>
      </w:r>
      <w:r w:rsidR="00A53F7D" w:rsidRPr="00AA6D19">
        <w:t>copying</w:t>
      </w:r>
      <w:r w:rsidR="00A53F7D">
        <w:t xml:space="preserve"> </w:t>
      </w:r>
      <w:r w:rsidR="00A53F7D" w:rsidRPr="00AA6D19">
        <w:t>heap</w:t>
      </w:r>
      <w:r w:rsidR="00A53F7D">
        <w:t xml:space="preserve"> </w:t>
      </w:r>
      <w:r w:rsidR="00A53F7D" w:rsidRPr="00AA6D19">
        <w:t>data.</w:t>
      </w:r>
      <w:ins w:id="39" w:author="Carol Nichols" w:date="2022-08-30T19:46:00Z">
        <w:r>
          <w:fldChar w:fldCharType="begin"/>
        </w:r>
        <w:r>
          <w:instrText xml:space="preserve"> XE "</w:instrText>
        </w:r>
        <w:r>
          <w:instrText>deep copy</w:instrText>
        </w:r>
        <w:r w:rsidRPr="00BE574B">
          <w:instrText xml:space="preserve"> </w:instrText>
        </w:r>
        <w:r>
          <w:instrText>end</w:instrText>
        </w:r>
        <w:r w:rsidRPr="00BE574B">
          <w:instrText>Range</w:instrText>
        </w:r>
        <w:r>
          <w:instrText xml:space="preserve">" </w:instrText>
        </w:r>
        <w:r>
          <w:fldChar w:fldCharType="end"/>
        </w:r>
      </w:ins>
      <w:r w:rsidR="00A53F7D">
        <w:t xml:space="preserve"> </w:t>
      </w:r>
      <w:r w:rsidR="00A53F7D" w:rsidRPr="00AA6D19">
        <w:t>See</w:t>
      </w:r>
      <w:r w:rsidR="00A53F7D">
        <w:t xml:space="preserve"> </w:t>
      </w:r>
      <w:del w:id="40" w:author="Audrey Doyle" w:date="2022-08-07T15:02:00Z">
        <w:r w:rsidR="00A53F7D" w:rsidRPr="00AA6D19" w:rsidDel="00C87AB8">
          <w:delText>the</w:delText>
        </w:r>
        <w:r w:rsidR="00A53F7D" w:rsidDel="00C87AB8">
          <w:delText xml:space="preserve"> </w:delText>
        </w:r>
      </w:del>
      <w:commentRangeStart w:id="41"/>
      <w:commentRangeStart w:id="42"/>
      <w:r w:rsidR="00A53F7D" w:rsidRPr="00C87AB8">
        <w:rPr>
          <w:rStyle w:val="Xref"/>
          <w:rPrChange w:id="43" w:author="Audrey Doyle" w:date="2022-08-07T15:02:00Z">
            <w:rPr/>
          </w:rPrChange>
        </w:rPr>
        <w:t>“</w:t>
      </w:r>
      <w:del w:id="44" w:author="Carol Nichols" w:date="2022-08-29T20:21:00Z">
        <w:r w:rsidR="00A53F7D" w:rsidRPr="00C87AB8" w:rsidDel="00590D30">
          <w:rPr>
            <w:rStyle w:val="Xref"/>
          </w:rPr>
          <w:delText>W</w:delText>
        </w:r>
        <w:r w:rsidR="00A53F7D" w:rsidRPr="00B533CF" w:rsidDel="00590D30">
          <w:rPr>
            <w:rStyle w:val="Xref"/>
          </w:rPr>
          <w:delText xml:space="preserve">ays </w:delText>
        </w:r>
      </w:del>
      <w:r w:rsidR="00A53F7D" w:rsidRPr="00B533CF">
        <w:rPr>
          <w:rStyle w:val="Xref"/>
        </w:rPr>
        <w:t>Variables and Data Interact</w:t>
      </w:r>
      <w:ins w:id="45" w:author="Carol Nichols" w:date="2022-08-29T20:21:00Z">
        <w:r w:rsidR="00590D30">
          <w:rPr>
            <w:rStyle w:val="Xref"/>
          </w:rPr>
          <w:t xml:space="preserve">ing </w:t>
        </w:r>
      </w:ins>
      <w:del w:id="46" w:author="Carol Nichols" w:date="2022-08-29T20:21:00Z">
        <w:r w:rsidR="00A53F7D" w:rsidRPr="00B533CF" w:rsidDel="00590D30">
          <w:rPr>
            <w:rStyle w:val="Xref"/>
          </w:rPr>
          <w:delText xml:space="preserve">: </w:delText>
        </w:r>
      </w:del>
      <w:ins w:id="47" w:author="Carol Nichols" w:date="2022-08-29T20:21:00Z">
        <w:r w:rsidR="00590D30">
          <w:rPr>
            <w:rStyle w:val="Xref"/>
          </w:rPr>
          <w:t>with</w:t>
        </w:r>
        <w:r w:rsidR="00590D30" w:rsidRPr="00B533CF">
          <w:rPr>
            <w:rStyle w:val="Xref"/>
          </w:rPr>
          <w:t xml:space="preserve"> </w:t>
        </w:r>
      </w:ins>
      <w:r w:rsidR="00A53F7D" w:rsidRPr="00B533CF">
        <w:rPr>
          <w:rStyle w:val="Xref"/>
        </w:rPr>
        <w:t>Clone”</w:t>
      </w:r>
      <w:r w:rsidR="00A53F7D" w:rsidRPr="00C87AB8">
        <w:rPr>
          <w:rPrChange w:id="48" w:author="Audrey Doyle" w:date="2022-08-07T15:02:00Z">
            <w:rPr>
              <w:rStyle w:val="Xref"/>
            </w:rPr>
          </w:rPrChange>
        </w:rPr>
        <w:t xml:space="preserve"> </w:t>
      </w:r>
      <w:commentRangeEnd w:id="41"/>
      <w:r w:rsidR="00C87AB8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41"/>
      </w:r>
      <w:commentRangeEnd w:id="42"/>
      <w:r w:rsidR="00937727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42"/>
      </w:r>
      <w:del w:id="49" w:author="Audrey Doyle" w:date="2022-08-07T15:02:00Z">
        <w:r w:rsidR="00A53F7D" w:rsidRPr="00C87AB8" w:rsidDel="00C87AB8">
          <w:rPr>
            <w:rPrChange w:id="50" w:author="Audrey Doyle" w:date="2022-08-07T15:02:00Z">
              <w:rPr>
                <w:rStyle w:val="Xref"/>
              </w:rPr>
            </w:rPrChange>
          </w:rPr>
          <w:delText>section i</w:delText>
        </w:r>
      </w:del>
      <w:ins w:id="51" w:author="Audrey Doyle" w:date="2022-08-07T15:02:00Z">
        <w:r w:rsidR="00C87AB8">
          <w:t>o</w:t>
        </w:r>
      </w:ins>
      <w:r w:rsidR="00A53F7D" w:rsidRPr="00C87AB8">
        <w:rPr>
          <w:rPrChange w:id="52" w:author="Audrey Doyle" w:date="2022-08-07T15:02:00Z">
            <w:rPr>
              <w:rStyle w:val="Xref"/>
            </w:rPr>
          </w:rPrChange>
        </w:rPr>
        <w:t xml:space="preserve">n </w:t>
      </w:r>
      <w:del w:id="53" w:author="Audrey Doyle" w:date="2022-08-07T15:02:00Z">
        <w:r w:rsidR="00A53F7D" w:rsidRPr="00B533CF" w:rsidDel="00C87AB8">
          <w:rPr>
            <w:rStyle w:val="Xref"/>
          </w:rPr>
          <w:delText>Chapter</w:delText>
        </w:r>
        <w:r w:rsidR="00A53F7D" w:rsidDel="00C87AB8">
          <w:delText xml:space="preserve"> </w:delText>
        </w:r>
        <w:r w:rsidR="00A53F7D" w:rsidRPr="00AA6D19" w:rsidDel="00C87AB8">
          <w:delText>4</w:delText>
        </w:r>
      </w:del>
      <w:ins w:id="54" w:author="Audrey Doyle" w:date="2022-08-07T15:02:00Z">
        <w:r w:rsidR="00C87AB8">
          <w:rPr>
            <w:rStyle w:val="Xref"/>
          </w:rPr>
          <w:t>page XX</w:t>
        </w:r>
      </w:ins>
      <w:r w:rsidR="00A53F7D">
        <w:t xml:space="preserve"> </w:t>
      </w:r>
      <w:r w:rsidR="00A53F7D" w:rsidRPr="00AA6D19">
        <w:t>for</w:t>
      </w:r>
      <w:r w:rsidR="00A53F7D">
        <w:t xml:space="preserve"> </w:t>
      </w:r>
      <w:r w:rsidR="00A53F7D" w:rsidRPr="00AA6D19">
        <w:t>more</w:t>
      </w:r>
      <w:r w:rsidR="00A53F7D">
        <w:t xml:space="preserve"> </w:t>
      </w:r>
      <w:r w:rsidR="00A53F7D" w:rsidRPr="00AA6D19">
        <w:t>information</w:t>
      </w:r>
      <w:r w:rsidR="00A53F7D">
        <w:t xml:space="preserve"> </w:t>
      </w:r>
      <w:r w:rsidR="00A53F7D" w:rsidRPr="00AA6D19">
        <w:t>on</w:t>
      </w:r>
      <w:r w:rsidR="00A53F7D">
        <w:t xml:space="preserve"> </w:t>
      </w:r>
      <w:r w:rsidR="00A53F7D" w:rsidRPr="00E25C29">
        <w:rPr>
          <w:rStyle w:val="Literal"/>
        </w:rPr>
        <w:t>Clone</w:t>
      </w:r>
      <w:r w:rsidR="00A53F7D" w:rsidRPr="00AA6D19">
        <w:rPr>
          <w:lang w:eastAsia="en-GB"/>
        </w:rPr>
        <w:t>.</w:t>
      </w:r>
    </w:p>
    <w:p w14:paraId="025DADF0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Deriving</w:t>
      </w:r>
      <w:r>
        <w:rPr>
          <w:lang w:eastAsia="en-GB"/>
        </w:rPr>
        <w:t xml:space="preserve"> </w:t>
      </w:r>
      <w:r w:rsidRPr="00E25C29">
        <w:rPr>
          <w:rStyle w:val="Literal"/>
        </w:rPr>
        <w:t>Clone</w:t>
      </w:r>
      <w:r>
        <w:t xml:space="preserve"> </w:t>
      </w:r>
      <w:r w:rsidRPr="00AA6D19">
        <w:t>implements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clone</w:t>
      </w:r>
      <w:r>
        <w:t xml:space="preserve"> </w:t>
      </w:r>
      <w:r w:rsidRPr="00AA6D19">
        <w:t>method,</w:t>
      </w:r>
      <w:r>
        <w:t xml:space="preserve"> </w:t>
      </w:r>
      <w:r w:rsidRPr="00AA6D19">
        <w:t>which</w:t>
      </w:r>
      <w:r>
        <w:t xml:space="preserve"> </w:t>
      </w:r>
      <w:r w:rsidRPr="00AA6D19">
        <w:t>when</w:t>
      </w:r>
      <w:r>
        <w:t xml:space="preserve"> </w:t>
      </w:r>
      <w:r w:rsidRPr="00AA6D19">
        <w:t>implemented</w:t>
      </w:r>
      <w:r>
        <w:t xml:space="preserve"> </w:t>
      </w:r>
      <w:r w:rsidRPr="00AA6D19">
        <w:t>for</w:t>
      </w:r>
      <w:r>
        <w:t xml:space="preserve"> </w:t>
      </w:r>
      <w:r w:rsidRPr="00AA6D19">
        <w:t>the</w:t>
      </w:r>
      <w:r>
        <w:t xml:space="preserve"> </w:t>
      </w:r>
      <w:r w:rsidRPr="00AA6D19">
        <w:t>whole</w:t>
      </w:r>
      <w:r>
        <w:t xml:space="preserve"> </w:t>
      </w:r>
      <w:r w:rsidRPr="00AA6D19">
        <w:t>type,</w:t>
      </w:r>
      <w:r>
        <w:t xml:space="preserve"> </w:t>
      </w:r>
      <w:r w:rsidRPr="00AA6D19">
        <w:t>calls</w:t>
      </w:r>
      <w:r>
        <w:t xml:space="preserve"> </w:t>
      </w:r>
      <w:r w:rsidRPr="00E25C29">
        <w:rPr>
          <w:rStyle w:val="Literal"/>
        </w:rPr>
        <w:t>clone</w:t>
      </w:r>
      <w:r>
        <w:t xml:space="preserve"> </w:t>
      </w:r>
      <w:r w:rsidRPr="00AA6D19">
        <w:t>on</w:t>
      </w:r>
      <w:r>
        <w:t xml:space="preserve"> </w:t>
      </w:r>
      <w:r w:rsidRPr="00AA6D19">
        <w:t>each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AA6D19">
        <w:t>parts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AA6D19">
        <w:t>type.</w:t>
      </w:r>
      <w:r>
        <w:t xml:space="preserve"> </w:t>
      </w:r>
      <w:r w:rsidRPr="00AA6D19">
        <w:t>This</w:t>
      </w:r>
      <w:r>
        <w:t xml:space="preserve"> </w:t>
      </w:r>
      <w:r w:rsidRPr="00AA6D19">
        <w:t>means</w:t>
      </w:r>
      <w:r>
        <w:t xml:space="preserve"> </w:t>
      </w:r>
      <w:r w:rsidRPr="00AA6D19">
        <w:t>all</w:t>
      </w:r>
      <w:r>
        <w:t xml:space="preserve"> </w:t>
      </w:r>
      <w:r w:rsidRPr="00AA6D19">
        <w:t>the</w:t>
      </w:r>
      <w:r>
        <w:t xml:space="preserve"> </w:t>
      </w:r>
      <w:r w:rsidRPr="00AA6D19">
        <w:t>fields</w:t>
      </w:r>
      <w:r>
        <w:t xml:space="preserve"> </w:t>
      </w:r>
      <w:r w:rsidRPr="00AA6D19">
        <w:t>or</w:t>
      </w:r>
      <w:r>
        <w:t xml:space="preserve"> </w:t>
      </w:r>
      <w:r w:rsidRPr="00AA6D19">
        <w:t>values</w:t>
      </w:r>
      <w:r>
        <w:t xml:space="preserve"> </w:t>
      </w:r>
      <w:r w:rsidRPr="00AA6D19">
        <w:t>in</w:t>
      </w:r>
      <w:r>
        <w:t xml:space="preserve"> </w:t>
      </w:r>
      <w:r w:rsidRPr="00AA6D19">
        <w:t>the</w:t>
      </w:r>
      <w:r>
        <w:t xml:space="preserve"> </w:t>
      </w:r>
      <w:r w:rsidRPr="00AA6D19">
        <w:t>type</w:t>
      </w:r>
      <w:r>
        <w:t xml:space="preserve"> </w:t>
      </w:r>
      <w:r w:rsidRPr="00AA6D19">
        <w:t>must</w:t>
      </w:r>
      <w:r>
        <w:t xml:space="preserve"> </w:t>
      </w:r>
      <w:r w:rsidRPr="00AA6D19">
        <w:t>also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Clone</w:t>
      </w:r>
      <w:r>
        <w:t xml:space="preserve"> </w:t>
      </w:r>
      <w:r w:rsidRPr="00AA6D19">
        <w:t>to</w:t>
      </w:r>
      <w:r>
        <w:t xml:space="preserve"> </w:t>
      </w:r>
      <w:r w:rsidRPr="00AA6D19">
        <w:t>derive</w:t>
      </w:r>
      <w:r>
        <w:t xml:space="preserve"> </w:t>
      </w:r>
      <w:r w:rsidRPr="00E25C29">
        <w:rPr>
          <w:rStyle w:val="Literal"/>
        </w:rPr>
        <w:t>Clone</w:t>
      </w:r>
      <w:r w:rsidRPr="00AA6D19">
        <w:rPr>
          <w:lang w:eastAsia="en-GB"/>
        </w:rPr>
        <w:t>.</w:t>
      </w:r>
    </w:p>
    <w:p w14:paraId="5EE67C9E" w14:textId="7C59E8D0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example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when</w:t>
      </w:r>
      <w:r>
        <w:rPr>
          <w:lang w:eastAsia="en-GB"/>
        </w:rPr>
        <w:t xml:space="preserve"> </w:t>
      </w:r>
      <w:r w:rsidRPr="00E25C29">
        <w:rPr>
          <w:rStyle w:val="Literal"/>
        </w:rPr>
        <w:t>Clone</w:t>
      </w:r>
      <w:r>
        <w:t xml:space="preserve"> </w:t>
      </w:r>
      <w:r w:rsidRPr="00AA6D19">
        <w:t>is</w:t>
      </w:r>
      <w:r>
        <w:t xml:space="preserve"> </w:t>
      </w:r>
      <w:r w:rsidRPr="00AA6D19">
        <w:t>required</w:t>
      </w:r>
      <w:r>
        <w:t xml:space="preserve"> </w:t>
      </w:r>
      <w:r w:rsidRPr="00AA6D19">
        <w:t>is</w:t>
      </w:r>
      <w:r>
        <w:t xml:space="preserve"> </w:t>
      </w:r>
      <w:r w:rsidRPr="00AA6D19">
        <w:t>when</w:t>
      </w:r>
      <w:r>
        <w:t xml:space="preserve"> </w:t>
      </w:r>
      <w:r w:rsidRPr="00AA6D19">
        <w:t>calling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to_vec</w:t>
      </w:r>
      <w:r>
        <w:t xml:space="preserve"> </w:t>
      </w:r>
      <w:r w:rsidRPr="00AA6D19">
        <w:t>method</w:t>
      </w:r>
      <w:r>
        <w:t xml:space="preserve"> </w:t>
      </w:r>
      <w:r w:rsidRPr="00AA6D19">
        <w:t>on</w:t>
      </w:r>
      <w:r>
        <w:t xml:space="preserve"> </w:t>
      </w:r>
      <w:r w:rsidRPr="00AA6D19">
        <w:t>a</w:t>
      </w:r>
      <w:r>
        <w:t xml:space="preserve"> </w:t>
      </w:r>
      <w:r w:rsidRPr="00AA6D19">
        <w:t>slice.</w:t>
      </w:r>
      <w:r>
        <w:t xml:space="preserve"> </w:t>
      </w:r>
      <w:r w:rsidRPr="00AA6D19">
        <w:t>The</w:t>
      </w:r>
      <w:r>
        <w:t xml:space="preserve"> </w:t>
      </w:r>
      <w:r w:rsidRPr="00AA6D19">
        <w:t>slice</w:t>
      </w:r>
      <w:r>
        <w:t xml:space="preserve"> </w:t>
      </w:r>
      <w:r w:rsidRPr="00AA6D19">
        <w:t>doesn’t</w:t>
      </w:r>
      <w:r>
        <w:t xml:space="preserve"> </w:t>
      </w:r>
      <w:r w:rsidRPr="00AA6D19">
        <w:t>own</w:t>
      </w:r>
      <w:r>
        <w:t xml:space="preserve"> </w:t>
      </w:r>
      <w:r w:rsidRPr="00AA6D19">
        <w:t>the</w:t>
      </w:r>
      <w:r>
        <w:t xml:space="preserve"> </w:t>
      </w:r>
      <w:r w:rsidRPr="00AA6D19">
        <w:t>type</w:t>
      </w:r>
      <w:r>
        <w:t xml:space="preserve"> </w:t>
      </w:r>
      <w:r w:rsidRPr="00AA6D19">
        <w:t>instances</w:t>
      </w:r>
      <w:r>
        <w:t xml:space="preserve"> </w:t>
      </w:r>
      <w:r w:rsidRPr="00AA6D19">
        <w:t>it</w:t>
      </w:r>
      <w:r>
        <w:t xml:space="preserve"> </w:t>
      </w:r>
      <w:r w:rsidRPr="00AA6D19">
        <w:t>contains,</w:t>
      </w:r>
      <w:r>
        <w:t xml:space="preserve"> </w:t>
      </w:r>
      <w:r w:rsidRPr="00AA6D19">
        <w:t>but</w:t>
      </w:r>
      <w:r>
        <w:t xml:space="preserve"> </w:t>
      </w:r>
      <w:r w:rsidRPr="00AA6D19">
        <w:t>the</w:t>
      </w:r>
      <w:r>
        <w:t xml:space="preserve"> </w:t>
      </w:r>
      <w:r w:rsidRPr="00AA6D19">
        <w:t>vector</w:t>
      </w:r>
      <w:r>
        <w:t xml:space="preserve"> </w:t>
      </w:r>
      <w:r w:rsidRPr="00AA6D19">
        <w:t>returned</w:t>
      </w:r>
      <w:r>
        <w:t xml:space="preserve"> </w:t>
      </w:r>
      <w:r w:rsidRPr="00AA6D19">
        <w:t>from</w:t>
      </w:r>
      <w:r>
        <w:t xml:space="preserve"> </w:t>
      </w:r>
      <w:r w:rsidRPr="00E25C29">
        <w:rPr>
          <w:rStyle w:val="Literal"/>
        </w:rPr>
        <w:t>to_vec</w:t>
      </w:r>
      <w:r>
        <w:t xml:space="preserve"> </w:t>
      </w:r>
      <w:r w:rsidRPr="00AA6D19">
        <w:t>will</w:t>
      </w:r>
      <w:r>
        <w:t xml:space="preserve"> </w:t>
      </w:r>
      <w:r w:rsidRPr="00AA6D19">
        <w:t>need</w:t>
      </w:r>
      <w:r>
        <w:t xml:space="preserve"> </w:t>
      </w:r>
      <w:r w:rsidRPr="00AA6D19">
        <w:t>to</w:t>
      </w:r>
      <w:r>
        <w:t xml:space="preserve"> </w:t>
      </w:r>
      <w:r w:rsidRPr="00AA6D19">
        <w:t>own</w:t>
      </w:r>
      <w:r>
        <w:t xml:space="preserve"> </w:t>
      </w:r>
      <w:r w:rsidRPr="00AA6D19">
        <w:t>its</w:t>
      </w:r>
      <w:r>
        <w:t xml:space="preserve"> </w:t>
      </w:r>
      <w:r w:rsidRPr="00AA6D19">
        <w:t>instances,</w:t>
      </w:r>
      <w:r>
        <w:t xml:space="preserve"> </w:t>
      </w:r>
      <w:r w:rsidRPr="00AA6D19">
        <w:t>so</w:t>
      </w:r>
      <w:r>
        <w:t xml:space="preserve"> </w:t>
      </w:r>
      <w:r w:rsidRPr="00E25C29">
        <w:rPr>
          <w:rStyle w:val="Literal"/>
        </w:rPr>
        <w:t>to_vec</w:t>
      </w:r>
      <w:r>
        <w:t xml:space="preserve"> </w:t>
      </w:r>
      <w:r w:rsidRPr="00AA6D19">
        <w:t>calls</w:t>
      </w:r>
      <w:r>
        <w:t xml:space="preserve"> </w:t>
      </w:r>
      <w:r w:rsidRPr="00E25C29">
        <w:rPr>
          <w:rStyle w:val="Literal"/>
        </w:rPr>
        <w:t>clone</w:t>
      </w:r>
      <w:r>
        <w:t xml:space="preserve"> </w:t>
      </w:r>
      <w:r w:rsidRPr="00AA6D19">
        <w:t>on</w:t>
      </w:r>
      <w:r>
        <w:t xml:space="preserve"> </w:t>
      </w:r>
      <w:r w:rsidRPr="00AA6D19">
        <w:t>each</w:t>
      </w:r>
      <w:r>
        <w:t xml:space="preserve"> </w:t>
      </w:r>
      <w:r w:rsidRPr="00AA6D19">
        <w:t>item.</w:t>
      </w:r>
      <w:r>
        <w:t xml:space="preserve"> </w:t>
      </w:r>
      <w:r w:rsidRPr="00AA6D19">
        <w:t>Thus</w:t>
      </w:r>
      <w:del w:id="55" w:author="Audrey Doyle" w:date="2022-08-07T15:04:00Z">
        <w:r w:rsidRPr="00AA6D19" w:rsidDel="00C87AB8">
          <w:delText>,</w:delText>
        </w:r>
      </w:del>
      <w:r>
        <w:t xml:space="preserve"> </w:t>
      </w:r>
      <w:r w:rsidRPr="00AA6D19">
        <w:t>the</w:t>
      </w:r>
      <w:r>
        <w:t xml:space="preserve"> </w:t>
      </w:r>
      <w:r w:rsidRPr="00AA6D19">
        <w:t>type</w:t>
      </w:r>
      <w:r>
        <w:t xml:space="preserve"> </w:t>
      </w:r>
      <w:r w:rsidRPr="00AA6D19">
        <w:t>stored</w:t>
      </w:r>
      <w:r>
        <w:t xml:space="preserve"> </w:t>
      </w:r>
      <w:r w:rsidRPr="00AA6D19">
        <w:t>in</w:t>
      </w:r>
      <w:r>
        <w:t xml:space="preserve"> </w:t>
      </w:r>
      <w:r w:rsidRPr="00AA6D19">
        <w:t>the</w:t>
      </w:r>
      <w:r>
        <w:t xml:space="preserve"> </w:t>
      </w:r>
      <w:r w:rsidRPr="00AA6D19">
        <w:t>slice</w:t>
      </w:r>
      <w:r>
        <w:t xml:space="preserve"> </w:t>
      </w:r>
      <w:r w:rsidRPr="00AA6D19">
        <w:t>must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Clone</w:t>
      </w:r>
      <w:r w:rsidRPr="00AA6D19">
        <w:rPr>
          <w:lang w:eastAsia="en-GB"/>
        </w:rPr>
        <w:t>.</w:t>
      </w:r>
    </w:p>
    <w:p w14:paraId="4B47AE97" w14:textId="753B12F9" w:rsidR="00A53F7D" w:rsidRPr="00AA6D19" w:rsidRDefault="009511DE" w:rsidP="00A53F7D">
      <w:pPr>
        <w:pStyle w:val="Body"/>
        <w:rPr>
          <w:lang w:eastAsia="en-GB"/>
        </w:rPr>
      </w:pPr>
      <w:ins w:id="56" w:author="Carol Nichols" w:date="2022-08-30T19:45:00Z">
        <w:r>
          <w:fldChar w:fldCharType="begin"/>
        </w:r>
        <w:r>
          <w:instrText xml:space="preserve"> XE "</w:instrText>
        </w:r>
        <w:r>
          <w:instrText>Copi</w:instrText>
        </w:r>
        <w:r>
          <w:instrText xml:space="preserve"> trait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</w:ins>
      <w:r w:rsidR="00A53F7D" w:rsidRPr="00AA6D19">
        <w:rPr>
          <w:lang w:eastAsia="en-GB"/>
        </w:rPr>
        <w:t>The</w:t>
      </w:r>
      <w:r w:rsidR="00A53F7D">
        <w:rPr>
          <w:lang w:eastAsia="en-GB"/>
        </w:rPr>
        <w:t xml:space="preserve"> </w:t>
      </w:r>
      <w:r w:rsidR="00A53F7D" w:rsidRPr="00E25C29">
        <w:rPr>
          <w:rStyle w:val="Literal"/>
        </w:rPr>
        <w:t>Copy</w:t>
      </w:r>
      <w:r w:rsidR="00A53F7D">
        <w:t xml:space="preserve"> </w:t>
      </w:r>
      <w:r w:rsidR="00A53F7D" w:rsidRPr="00AA6D19">
        <w:t>trait</w:t>
      </w:r>
      <w:r w:rsidR="00A53F7D">
        <w:t xml:space="preserve"> </w:t>
      </w:r>
      <w:r w:rsidR="00A53F7D" w:rsidRPr="00AA6D19">
        <w:t>allows</w:t>
      </w:r>
      <w:r w:rsidR="00A53F7D">
        <w:t xml:space="preserve"> </w:t>
      </w:r>
      <w:r w:rsidR="00A53F7D" w:rsidRPr="00AA6D19">
        <w:t>you</w:t>
      </w:r>
      <w:r w:rsidR="00A53F7D">
        <w:t xml:space="preserve"> </w:t>
      </w:r>
      <w:r w:rsidR="00A53F7D" w:rsidRPr="00AA6D19">
        <w:t>to</w:t>
      </w:r>
      <w:r w:rsidR="00A53F7D">
        <w:t xml:space="preserve"> </w:t>
      </w:r>
      <w:r w:rsidR="00A53F7D" w:rsidRPr="00AA6D19">
        <w:t>duplicate</w:t>
      </w:r>
      <w:r w:rsidR="00A53F7D">
        <w:t xml:space="preserve"> </w:t>
      </w:r>
      <w:r w:rsidR="00A53F7D" w:rsidRPr="00AA6D19">
        <w:t>a</w:t>
      </w:r>
      <w:r w:rsidR="00A53F7D">
        <w:t xml:space="preserve"> </w:t>
      </w:r>
      <w:r w:rsidR="00A53F7D" w:rsidRPr="00AA6D19">
        <w:t>value</w:t>
      </w:r>
      <w:r w:rsidR="00A53F7D">
        <w:t xml:space="preserve"> </w:t>
      </w:r>
      <w:r w:rsidR="00A53F7D" w:rsidRPr="00AA6D19">
        <w:t>by</w:t>
      </w:r>
      <w:r w:rsidR="00A53F7D">
        <w:t xml:space="preserve"> </w:t>
      </w:r>
      <w:r w:rsidR="00A53F7D" w:rsidRPr="00AA6D19">
        <w:t>only</w:t>
      </w:r>
      <w:r w:rsidR="00A53F7D">
        <w:t xml:space="preserve"> </w:t>
      </w:r>
      <w:r w:rsidR="00A53F7D" w:rsidRPr="00AA6D19">
        <w:t>copying</w:t>
      </w:r>
      <w:r w:rsidR="00A53F7D">
        <w:t xml:space="preserve"> </w:t>
      </w:r>
      <w:r w:rsidR="00A53F7D" w:rsidRPr="00AA6D19">
        <w:t>bits</w:t>
      </w:r>
      <w:r w:rsidR="00A53F7D">
        <w:t xml:space="preserve"> </w:t>
      </w:r>
      <w:r w:rsidR="00A53F7D" w:rsidRPr="00AA6D19">
        <w:t>stored</w:t>
      </w:r>
      <w:r w:rsidR="00A53F7D">
        <w:t xml:space="preserve"> </w:t>
      </w:r>
      <w:r w:rsidR="00A53F7D" w:rsidRPr="00AA6D19">
        <w:t>on</w:t>
      </w:r>
      <w:r w:rsidR="00A53F7D">
        <w:t xml:space="preserve"> </w:t>
      </w:r>
      <w:r w:rsidR="00A53F7D" w:rsidRPr="00AA6D19">
        <w:t>the</w:t>
      </w:r>
      <w:r w:rsidR="00A53F7D">
        <w:t xml:space="preserve"> </w:t>
      </w:r>
      <w:r w:rsidR="00A53F7D" w:rsidRPr="00AA6D19">
        <w:t>stack;</w:t>
      </w:r>
      <w:r w:rsidR="00A53F7D">
        <w:t xml:space="preserve"> </w:t>
      </w:r>
      <w:r w:rsidR="00A53F7D" w:rsidRPr="00AA6D19">
        <w:t>no</w:t>
      </w:r>
      <w:r w:rsidR="00A53F7D">
        <w:t xml:space="preserve"> </w:t>
      </w:r>
      <w:r w:rsidR="00A53F7D" w:rsidRPr="00AA6D19">
        <w:t>arbitrary</w:t>
      </w:r>
      <w:r w:rsidR="00A53F7D">
        <w:t xml:space="preserve"> </w:t>
      </w:r>
      <w:r w:rsidR="00A53F7D" w:rsidRPr="00AA6D19">
        <w:t>code</w:t>
      </w:r>
      <w:r w:rsidR="00A53F7D">
        <w:t xml:space="preserve"> </w:t>
      </w:r>
      <w:r w:rsidR="00A53F7D" w:rsidRPr="00AA6D19">
        <w:t>is</w:t>
      </w:r>
      <w:r w:rsidR="00A53F7D">
        <w:t xml:space="preserve"> </w:t>
      </w:r>
      <w:r w:rsidR="00A53F7D" w:rsidRPr="00AA6D19">
        <w:t>necessary.</w:t>
      </w:r>
      <w:r w:rsidR="00A53F7D">
        <w:t xml:space="preserve"> </w:t>
      </w:r>
      <w:r w:rsidR="00A53F7D" w:rsidRPr="00AA6D19">
        <w:t>See</w:t>
      </w:r>
      <w:r w:rsidR="00A53F7D">
        <w:t xml:space="preserve"> </w:t>
      </w:r>
      <w:del w:id="57" w:author="Audrey Doyle" w:date="2022-08-07T15:04:00Z">
        <w:r w:rsidR="00A53F7D" w:rsidRPr="00AA6D19" w:rsidDel="00C87AB8">
          <w:delText>the</w:delText>
        </w:r>
        <w:r w:rsidR="00A53F7D" w:rsidDel="00C87AB8">
          <w:delText xml:space="preserve"> </w:delText>
        </w:r>
      </w:del>
      <w:r w:rsidR="00A53F7D" w:rsidRPr="00B533CF">
        <w:rPr>
          <w:rStyle w:val="Xref"/>
        </w:rPr>
        <w:t>“Stack-Only Data: Copy”</w:t>
      </w:r>
      <w:del w:id="58" w:author="Audrey Doyle" w:date="2022-08-07T15:04:00Z">
        <w:r w:rsidR="00A53F7D" w:rsidRPr="00C87AB8" w:rsidDel="00C87AB8">
          <w:rPr>
            <w:rPrChange w:id="59" w:author="Audrey Doyle" w:date="2022-08-07T15:04:00Z">
              <w:rPr>
                <w:rStyle w:val="Xref"/>
              </w:rPr>
            </w:rPrChange>
          </w:rPr>
          <w:delText xml:space="preserve"> section in</w:delText>
        </w:r>
      </w:del>
      <w:ins w:id="60" w:author="Audrey Doyle" w:date="2022-08-07T15:04:00Z">
        <w:r w:rsidR="00C87AB8">
          <w:t xml:space="preserve"> on</w:t>
        </w:r>
      </w:ins>
      <w:r w:rsidR="00A53F7D" w:rsidRPr="00B533CF">
        <w:rPr>
          <w:rStyle w:val="Xref"/>
        </w:rPr>
        <w:t xml:space="preserve"> </w:t>
      </w:r>
      <w:del w:id="61" w:author="Audrey Doyle" w:date="2022-08-07T15:04:00Z">
        <w:r w:rsidR="00A53F7D" w:rsidRPr="00B533CF" w:rsidDel="00C87AB8">
          <w:rPr>
            <w:rStyle w:val="Xref"/>
          </w:rPr>
          <w:delText>Chapter 4</w:delText>
        </w:r>
      </w:del>
      <w:ins w:id="62" w:author="Audrey Doyle" w:date="2022-08-07T15:04:00Z">
        <w:r w:rsidR="00C87AB8">
          <w:rPr>
            <w:rStyle w:val="Xref"/>
          </w:rPr>
          <w:t>page XX</w:t>
        </w:r>
      </w:ins>
      <w:r w:rsidR="00A53F7D">
        <w:t xml:space="preserve"> </w:t>
      </w:r>
      <w:r w:rsidR="00A53F7D" w:rsidRPr="00AA6D19">
        <w:t>for</w:t>
      </w:r>
      <w:r w:rsidR="00A53F7D">
        <w:t xml:space="preserve"> </w:t>
      </w:r>
      <w:r w:rsidR="00A53F7D" w:rsidRPr="00AA6D19">
        <w:t>more</w:t>
      </w:r>
      <w:r w:rsidR="00A53F7D">
        <w:t xml:space="preserve"> </w:t>
      </w:r>
      <w:r w:rsidR="00A53F7D" w:rsidRPr="00AA6D19">
        <w:t>information</w:t>
      </w:r>
      <w:r w:rsidR="00A53F7D">
        <w:t xml:space="preserve"> </w:t>
      </w:r>
      <w:r w:rsidR="00A53F7D" w:rsidRPr="00AA6D19">
        <w:t>on</w:t>
      </w:r>
      <w:r w:rsidR="00A53F7D">
        <w:t xml:space="preserve"> </w:t>
      </w:r>
      <w:r w:rsidR="00A53F7D" w:rsidRPr="00E25C29">
        <w:rPr>
          <w:rStyle w:val="Literal"/>
        </w:rPr>
        <w:t>Copy</w:t>
      </w:r>
      <w:r w:rsidR="00A53F7D" w:rsidRPr="00AA6D19">
        <w:rPr>
          <w:lang w:eastAsia="en-GB"/>
        </w:rPr>
        <w:t>.</w:t>
      </w:r>
    </w:p>
    <w:p w14:paraId="1801A4A2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E25C29">
        <w:rPr>
          <w:rStyle w:val="Literal"/>
        </w:rPr>
        <w:t>Copy</w:t>
      </w:r>
      <w:r>
        <w:rPr>
          <w:lang w:eastAsia="en-GB"/>
        </w:rPr>
        <w:t xml:space="preserve"> </w:t>
      </w:r>
      <w:r w:rsidRPr="00AA6D19">
        <w:rPr>
          <w:lang w:eastAsia="en-GB"/>
        </w:rPr>
        <w:t>trait</w:t>
      </w:r>
      <w:r>
        <w:rPr>
          <w:lang w:eastAsia="en-GB"/>
        </w:rPr>
        <w:t xml:space="preserve"> </w:t>
      </w:r>
      <w:r w:rsidRPr="00AA6D19">
        <w:rPr>
          <w:lang w:eastAsia="en-GB"/>
        </w:rPr>
        <w:t>doesn’t</w:t>
      </w:r>
      <w:r>
        <w:rPr>
          <w:lang w:eastAsia="en-GB"/>
        </w:rPr>
        <w:t xml:space="preserve"> </w:t>
      </w:r>
      <w:r w:rsidRPr="00AA6D19">
        <w:rPr>
          <w:lang w:eastAsia="en-GB"/>
        </w:rPr>
        <w:t>define</w:t>
      </w:r>
      <w:r>
        <w:rPr>
          <w:lang w:eastAsia="en-GB"/>
        </w:rPr>
        <w:t xml:space="preserve"> </w:t>
      </w:r>
      <w:r w:rsidRPr="00AA6D19">
        <w:rPr>
          <w:lang w:eastAsia="en-GB"/>
        </w:rPr>
        <w:t>any</w:t>
      </w:r>
      <w:r>
        <w:rPr>
          <w:lang w:eastAsia="en-GB"/>
        </w:rPr>
        <w:t xml:space="preserve"> </w:t>
      </w:r>
      <w:r w:rsidRPr="00AA6D19">
        <w:rPr>
          <w:lang w:eastAsia="en-GB"/>
        </w:rPr>
        <w:t>methods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prevent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programmers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from</w:t>
      </w:r>
      <w:r>
        <w:rPr>
          <w:lang w:eastAsia="en-GB"/>
        </w:rPr>
        <w:t xml:space="preserve"> </w:t>
      </w:r>
      <w:r w:rsidRPr="00AA6D19">
        <w:rPr>
          <w:lang w:eastAsia="en-GB"/>
        </w:rPr>
        <w:t>overloading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those</w:t>
      </w:r>
      <w:r>
        <w:rPr>
          <w:lang w:eastAsia="en-GB"/>
        </w:rPr>
        <w:t xml:space="preserve"> </w:t>
      </w:r>
      <w:r w:rsidRPr="00AA6D19">
        <w:rPr>
          <w:lang w:eastAsia="en-GB"/>
        </w:rPr>
        <w:t>methods</w:t>
      </w:r>
      <w:r>
        <w:rPr>
          <w:lang w:eastAsia="en-GB"/>
        </w:rPr>
        <w:t xml:space="preserve"> </w:t>
      </w:r>
      <w:r w:rsidRPr="00AA6D19">
        <w:rPr>
          <w:lang w:eastAsia="en-GB"/>
        </w:rPr>
        <w:t>and</w:t>
      </w:r>
      <w:r>
        <w:rPr>
          <w:lang w:eastAsia="en-GB"/>
        </w:rPr>
        <w:t xml:space="preserve"> </w:t>
      </w:r>
      <w:r w:rsidRPr="00AA6D19">
        <w:rPr>
          <w:lang w:eastAsia="en-GB"/>
        </w:rPr>
        <w:t>violating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assumption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no</w:t>
      </w:r>
      <w:r>
        <w:rPr>
          <w:lang w:eastAsia="en-GB"/>
        </w:rPr>
        <w:t xml:space="preserve"> </w:t>
      </w:r>
      <w:r w:rsidRPr="00AA6D19">
        <w:rPr>
          <w:lang w:eastAsia="en-GB"/>
        </w:rPr>
        <w:t>arbitrary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</w:t>
      </w:r>
      <w:r>
        <w:rPr>
          <w:lang w:eastAsia="en-GB"/>
        </w:rPr>
        <w:t xml:space="preserve"> </w:t>
      </w:r>
      <w:r w:rsidRPr="00AA6D19">
        <w:rPr>
          <w:lang w:eastAsia="en-GB"/>
        </w:rPr>
        <w:t>is</w:t>
      </w:r>
      <w:r>
        <w:rPr>
          <w:lang w:eastAsia="en-GB"/>
        </w:rPr>
        <w:t xml:space="preserve"> </w:t>
      </w:r>
      <w:r w:rsidRPr="00AA6D19">
        <w:rPr>
          <w:lang w:eastAsia="en-GB"/>
        </w:rPr>
        <w:t>being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run.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way,</w:t>
      </w:r>
      <w:r>
        <w:rPr>
          <w:lang w:eastAsia="en-GB"/>
        </w:rPr>
        <w:t xml:space="preserve"> </w:t>
      </w:r>
      <w:r w:rsidRPr="00AA6D19">
        <w:rPr>
          <w:lang w:eastAsia="en-GB"/>
        </w:rPr>
        <w:t>all</w:t>
      </w:r>
      <w:r>
        <w:rPr>
          <w:lang w:eastAsia="en-GB"/>
        </w:rPr>
        <w:t xml:space="preserve"> </w:t>
      </w:r>
      <w:r w:rsidRPr="00AA6D19">
        <w:rPr>
          <w:lang w:eastAsia="en-GB"/>
        </w:rPr>
        <w:t>programmers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assume</w:t>
      </w:r>
      <w:r>
        <w:rPr>
          <w:lang w:eastAsia="en-GB"/>
        </w:rPr>
        <w:t xml:space="preserve"> </w:t>
      </w:r>
      <w:r w:rsidRPr="00AA6D19">
        <w:rPr>
          <w:lang w:eastAsia="en-GB"/>
        </w:rPr>
        <w:t>that</w:t>
      </w:r>
      <w:r>
        <w:rPr>
          <w:lang w:eastAsia="en-GB"/>
        </w:rPr>
        <w:t xml:space="preserve"> </w:t>
      </w:r>
      <w:r w:rsidRPr="00AA6D19">
        <w:rPr>
          <w:lang w:eastAsia="en-GB"/>
        </w:rPr>
        <w:t>copying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a</w:t>
      </w:r>
      <w:r>
        <w:rPr>
          <w:lang w:eastAsia="en-GB"/>
        </w:rPr>
        <w:t xml:space="preserve"> </w:t>
      </w:r>
      <w:r w:rsidRPr="00AA6D19">
        <w:rPr>
          <w:lang w:eastAsia="en-GB"/>
        </w:rPr>
        <w:t>value</w:t>
      </w:r>
      <w:r>
        <w:rPr>
          <w:lang w:eastAsia="en-GB"/>
        </w:rPr>
        <w:t xml:space="preserve"> </w:t>
      </w:r>
      <w:r w:rsidRPr="00AA6D19">
        <w:rPr>
          <w:lang w:eastAsia="en-GB"/>
        </w:rPr>
        <w:t>will</w:t>
      </w:r>
      <w:r>
        <w:rPr>
          <w:lang w:eastAsia="en-GB"/>
        </w:rPr>
        <w:t xml:space="preserve"> </w:t>
      </w:r>
      <w:r w:rsidRPr="00AA6D19">
        <w:rPr>
          <w:lang w:eastAsia="en-GB"/>
        </w:rPr>
        <w:t>be</w:t>
      </w:r>
      <w:r>
        <w:rPr>
          <w:lang w:eastAsia="en-GB"/>
        </w:rPr>
        <w:t xml:space="preserve"> </w:t>
      </w:r>
      <w:r w:rsidRPr="00AA6D19">
        <w:rPr>
          <w:lang w:eastAsia="en-GB"/>
        </w:rPr>
        <w:t>very</w:t>
      </w:r>
      <w:r>
        <w:rPr>
          <w:lang w:eastAsia="en-GB"/>
        </w:rPr>
        <w:t xml:space="preserve"> </w:t>
      </w:r>
      <w:r w:rsidRPr="00AA6D19">
        <w:rPr>
          <w:lang w:eastAsia="en-GB"/>
        </w:rPr>
        <w:t>fast.</w:t>
      </w:r>
    </w:p>
    <w:p w14:paraId="1215A329" w14:textId="7DF1D830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You</w:t>
      </w:r>
      <w:r>
        <w:rPr>
          <w:lang w:eastAsia="en-GB"/>
        </w:rPr>
        <w:t xml:space="preserve"> </w:t>
      </w:r>
      <w:r w:rsidRPr="00AA6D19">
        <w:rPr>
          <w:lang w:eastAsia="en-GB"/>
        </w:rPr>
        <w:t>can</w:t>
      </w:r>
      <w:r>
        <w:rPr>
          <w:lang w:eastAsia="en-GB"/>
        </w:rPr>
        <w:t xml:space="preserve"> </w:t>
      </w:r>
      <w:r w:rsidRPr="00AA6D19">
        <w:rPr>
          <w:lang w:eastAsia="en-GB"/>
        </w:rPr>
        <w:t>derive</w:t>
      </w:r>
      <w:r>
        <w:rPr>
          <w:lang w:eastAsia="en-GB"/>
        </w:rPr>
        <w:t xml:space="preserve"> </w:t>
      </w:r>
      <w:r w:rsidRPr="00E25C29">
        <w:rPr>
          <w:rStyle w:val="Literal"/>
        </w:rPr>
        <w:t>Copy</w:t>
      </w:r>
      <w:r>
        <w:t xml:space="preserve"> </w:t>
      </w:r>
      <w:r w:rsidRPr="00AA6D19">
        <w:t>on</w:t>
      </w:r>
      <w:r>
        <w:t xml:space="preserve"> </w:t>
      </w:r>
      <w:r w:rsidRPr="00AA6D19">
        <w:t>any</w:t>
      </w:r>
      <w:r>
        <w:t xml:space="preserve"> </w:t>
      </w:r>
      <w:r w:rsidRPr="00AA6D19">
        <w:t>type</w:t>
      </w:r>
      <w:r>
        <w:t xml:space="preserve"> </w:t>
      </w:r>
      <w:r w:rsidRPr="00AA6D19">
        <w:t>whose</w:t>
      </w:r>
      <w:r>
        <w:t xml:space="preserve"> </w:t>
      </w:r>
      <w:r w:rsidRPr="00AA6D19">
        <w:t>parts</w:t>
      </w:r>
      <w:r>
        <w:t xml:space="preserve"> </w:t>
      </w:r>
      <w:r w:rsidRPr="00AA6D19">
        <w:t>all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Copy</w:t>
      </w:r>
      <w:r w:rsidRPr="00AA6D19">
        <w:t>.</w:t>
      </w:r>
      <w:r>
        <w:t xml:space="preserve"> </w:t>
      </w:r>
      <w:r w:rsidRPr="00AA6D19">
        <w:t>A</w:t>
      </w:r>
      <w:r>
        <w:t xml:space="preserve"> </w:t>
      </w:r>
      <w:r w:rsidRPr="00AA6D19">
        <w:t>type</w:t>
      </w:r>
      <w:r>
        <w:t xml:space="preserve"> </w:t>
      </w:r>
      <w:r w:rsidRPr="00AA6D19">
        <w:t>that</w:t>
      </w:r>
      <w:r>
        <w:t xml:space="preserve"> </w:t>
      </w:r>
      <w:r w:rsidRPr="00AA6D19">
        <w:t>implements</w:t>
      </w:r>
      <w:r>
        <w:t xml:space="preserve"> </w:t>
      </w:r>
      <w:r w:rsidRPr="00E25C29">
        <w:rPr>
          <w:rStyle w:val="Literal"/>
        </w:rPr>
        <w:t>Copy</w:t>
      </w:r>
      <w:r>
        <w:t xml:space="preserve"> </w:t>
      </w:r>
      <w:r w:rsidRPr="00AA6D19">
        <w:t>must</w:t>
      </w:r>
      <w:r>
        <w:t xml:space="preserve"> </w:t>
      </w:r>
      <w:r w:rsidRPr="00AA6D19">
        <w:t>also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Clone</w:t>
      </w:r>
      <w:del w:id="63" w:author="Audrey Doyle" w:date="2022-08-07T15:05:00Z">
        <w:r w:rsidRPr="00AA6D19" w:rsidDel="00C86215">
          <w:delText>,</w:delText>
        </w:r>
      </w:del>
      <w:r>
        <w:t xml:space="preserve"> </w:t>
      </w:r>
      <w:r w:rsidRPr="00AA6D19">
        <w:t>because</w:t>
      </w:r>
      <w:r>
        <w:t xml:space="preserve"> </w:t>
      </w:r>
      <w:r w:rsidRPr="00AA6D19">
        <w:t>a</w:t>
      </w:r>
      <w:r>
        <w:t xml:space="preserve"> </w:t>
      </w:r>
      <w:r w:rsidRPr="00AA6D19">
        <w:t>type</w:t>
      </w:r>
      <w:r>
        <w:t xml:space="preserve"> </w:t>
      </w:r>
      <w:r w:rsidRPr="00AA6D19">
        <w:t>that</w:t>
      </w:r>
      <w:r>
        <w:t xml:space="preserve"> </w:t>
      </w:r>
      <w:r w:rsidRPr="00AA6D19">
        <w:t>implements</w:t>
      </w:r>
      <w:r>
        <w:t xml:space="preserve"> </w:t>
      </w:r>
      <w:r w:rsidRPr="00E25C29">
        <w:rPr>
          <w:rStyle w:val="Literal"/>
        </w:rPr>
        <w:t>Copy</w:t>
      </w:r>
      <w:r>
        <w:t xml:space="preserve"> </w:t>
      </w:r>
      <w:r w:rsidRPr="00AA6D19">
        <w:t>has</w:t>
      </w:r>
      <w:r>
        <w:t xml:space="preserve"> </w:t>
      </w:r>
      <w:r w:rsidRPr="00AA6D19">
        <w:t>a</w:t>
      </w:r>
      <w:r>
        <w:t xml:space="preserve"> </w:t>
      </w:r>
      <w:r w:rsidRPr="00AA6D19">
        <w:t>trivial</w:t>
      </w:r>
      <w:r>
        <w:t xml:space="preserve"> </w:t>
      </w:r>
      <w:r w:rsidRPr="00AA6D19">
        <w:t>implementation</w:t>
      </w:r>
      <w:r>
        <w:t xml:space="preserve"> </w:t>
      </w:r>
      <w:r w:rsidRPr="00AA6D19">
        <w:t>of</w:t>
      </w:r>
      <w:r>
        <w:t xml:space="preserve"> </w:t>
      </w:r>
      <w:r w:rsidRPr="00E25C29">
        <w:rPr>
          <w:rStyle w:val="Literal"/>
        </w:rPr>
        <w:t>Clone</w:t>
      </w:r>
      <w:r>
        <w:t xml:space="preserve"> </w:t>
      </w:r>
      <w:r w:rsidRPr="00AA6D19">
        <w:t>that</w:t>
      </w:r>
      <w:r>
        <w:t xml:space="preserve"> </w:t>
      </w:r>
      <w:r w:rsidRPr="00AA6D19">
        <w:t>performs</w:t>
      </w:r>
      <w:r>
        <w:t xml:space="preserve"> </w:t>
      </w:r>
      <w:r w:rsidRPr="00AA6D19">
        <w:t>the</w:t>
      </w:r>
      <w:r>
        <w:t xml:space="preserve"> </w:t>
      </w:r>
      <w:r w:rsidRPr="00AA6D19">
        <w:t>same</w:t>
      </w:r>
      <w:r>
        <w:t xml:space="preserve"> </w:t>
      </w:r>
      <w:r w:rsidRPr="00AA6D19">
        <w:t>task</w:t>
      </w:r>
      <w:r>
        <w:t xml:space="preserve"> </w:t>
      </w:r>
      <w:r w:rsidRPr="00AA6D19">
        <w:t>as</w:t>
      </w:r>
      <w:r>
        <w:t xml:space="preserve"> </w:t>
      </w:r>
      <w:r w:rsidRPr="00E25C29">
        <w:rPr>
          <w:rStyle w:val="Literal"/>
        </w:rPr>
        <w:t>Copy</w:t>
      </w:r>
      <w:r w:rsidRPr="00AA6D19">
        <w:rPr>
          <w:lang w:eastAsia="en-GB"/>
        </w:rPr>
        <w:t>.</w:t>
      </w:r>
    </w:p>
    <w:p w14:paraId="63211A3C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E25C29">
        <w:rPr>
          <w:rStyle w:val="Literal"/>
        </w:rPr>
        <w:t>Copy</w:t>
      </w:r>
      <w:r>
        <w:t xml:space="preserve"> </w:t>
      </w:r>
      <w:r w:rsidRPr="00AA6D19">
        <w:t>trait</w:t>
      </w:r>
      <w:r>
        <w:t xml:space="preserve"> </w:t>
      </w:r>
      <w:r w:rsidRPr="00AA6D19">
        <w:t>is</w:t>
      </w:r>
      <w:r>
        <w:t xml:space="preserve"> </w:t>
      </w:r>
      <w:r w:rsidRPr="00AA6D19">
        <w:t>rarely</w:t>
      </w:r>
      <w:r>
        <w:t xml:space="preserve"> </w:t>
      </w:r>
      <w:r w:rsidRPr="00AA6D19">
        <w:t>required;</w:t>
      </w:r>
      <w:r>
        <w:t xml:space="preserve"> </w:t>
      </w:r>
      <w:r w:rsidRPr="00AA6D19">
        <w:t>types</w:t>
      </w:r>
      <w:r>
        <w:t xml:space="preserve"> </w:t>
      </w:r>
      <w:r w:rsidRPr="00AA6D19">
        <w:t>that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Copy</w:t>
      </w:r>
      <w:r>
        <w:t xml:space="preserve"> </w:t>
      </w:r>
      <w:r w:rsidRPr="00AA6D19">
        <w:t>have</w:t>
      </w:r>
      <w:r>
        <w:t xml:space="preserve"> </w:t>
      </w:r>
      <w:r w:rsidRPr="00AA6D19">
        <w:t>optimizations</w:t>
      </w:r>
      <w:r>
        <w:t xml:space="preserve"> </w:t>
      </w:r>
      <w:r w:rsidRPr="00AA6D19">
        <w:t>available,</w:t>
      </w:r>
      <w:r>
        <w:t xml:space="preserve"> </w:t>
      </w:r>
      <w:r w:rsidRPr="00AA6D19">
        <w:t>meaning</w:t>
      </w:r>
      <w:r>
        <w:t xml:space="preserve"> </w:t>
      </w:r>
      <w:r w:rsidRPr="00AA6D19">
        <w:t>you</w:t>
      </w:r>
      <w:r>
        <w:t xml:space="preserve"> </w:t>
      </w:r>
      <w:r w:rsidRPr="00AA6D19">
        <w:t>don’t</w:t>
      </w:r>
      <w:r>
        <w:t xml:space="preserve"> </w:t>
      </w:r>
      <w:r w:rsidRPr="00AA6D19">
        <w:t>have</w:t>
      </w:r>
      <w:r>
        <w:t xml:space="preserve"> </w:t>
      </w:r>
      <w:r w:rsidRPr="00AA6D19">
        <w:t>to</w:t>
      </w:r>
      <w:r>
        <w:t xml:space="preserve"> </w:t>
      </w:r>
      <w:r w:rsidRPr="00AA6D19">
        <w:t>call</w:t>
      </w:r>
      <w:r>
        <w:t xml:space="preserve"> </w:t>
      </w:r>
      <w:r w:rsidRPr="00E25C29">
        <w:rPr>
          <w:rStyle w:val="Literal"/>
        </w:rPr>
        <w:t>clone</w:t>
      </w:r>
      <w:r w:rsidRPr="00AA6D19">
        <w:rPr>
          <w:lang w:eastAsia="en-GB"/>
        </w:rPr>
        <w:t>,</w:t>
      </w:r>
      <w:r>
        <w:rPr>
          <w:lang w:eastAsia="en-GB"/>
        </w:rPr>
        <w:t xml:space="preserve"> </w:t>
      </w:r>
      <w:r w:rsidRPr="00AA6D19">
        <w:rPr>
          <w:lang w:eastAsia="en-GB"/>
        </w:rPr>
        <w:t>which</w:t>
      </w:r>
      <w:r>
        <w:rPr>
          <w:lang w:eastAsia="en-GB"/>
        </w:rPr>
        <w:t xml:space="preserve"> </w:t>
      </w:r>
      <w:r w:rsidRPr="00AA6D19">
        <w:rPr>
          <w:lang w:eastAsia="en-GB"/>
        </w:rPr>
        <w:t>makes</w:t>
      </w:r>
      <w:r>
        <w:rPr>
          <w:lang w:eastAsia="en-GB"/>
        </w:rPr>
        <w:t xml:space="preserve"> </w:t>
      </w: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code</w:t>
      </w:r>
      <w:r>
        <w:rPr>
          <w:lang w:eastAsia="en-GB"/>
        </w:rPr>
        <w:t xml:space="preserve"> </w:t>
      </w:r>
      <w:r w:rsidRPr="00AA6D19">
        <w:rPr>
          <w:lang w:eastAsia="en-GB"/>
        </w:rPr>
        <w:t>more</w:t>
      </w:r>
      <w:r>
        <w:rPr>
          <w:lang w:eastAsia="en-GB"/>
        </w:rPr>
        <w:t xml:space="preserve"> </w:t>
      </w:r>
      <w:r w:rsidRPr="00AA6D19">
        <w:rPr>
          <w:lang w:eastAsia="en-GB"/>
        </w:rPr>
        <w:t>concise.</w:t>
      </w:r>
    </w:p>
    <w:p w14:paraId="07F84E6F" w14:textId="25E35C93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Everything</w:t>
      </w:r>
      <w:r>
        <w:rPr>
          <w:lang w:eastAsia="en-GB"/>
        </w:rPr>
        <w:t xml:space="preserve"> </w:t>
      </w:r>
      <w:r w:rsidRPr="00AA6D19">
        <w:rPr>
          <w:lang w:eastAsia="en-GB"/>
        </w:rPr>
        <w:t>possible</w:t>
      </w:r>
      <w:r>
        <w:rPr>
          <w:lang w:eastAsia="en-GB"/>
        </w:rPr>
        <w:t xml:space="preserve"> </w:t>
      </w:r>
      <w:r w:rsidRPr="00AA6D19">
        <w:rPr>
          <w:lang w:eastAsia="en-GB"/>
        </w:rPr>
        <w:t>with</w:t>
      </w:r>
      <w:r>
        <w:rPr>
          <w:lang w:eastAsia="en-GB"/>
        </w:rPr>
        <w:t xml:space="preserve"> </w:t>
      </w:r>
      <w:r w:rsidRPr="00E25C29">
        <w:rPr>
          <w:rStyle w:val="Literal"/>
        </w:rPr>
        <w:t>Copy</w:t>
      </w:r>
      <w:r>
        <w:t xml:space="preserve"> </w:t>
      </w:r>
      <w:r w:rsidRPr="00AA6D19">
        <w:t>you</w:t>
      </w:r>
      <w:r>
        <w:t xml:space="preserve"> </w:t>
      </w:r>
      <w:r w:rsidRPr="00AA6D19">
        <w:t>can</w:t>
      </w:r>
      <w:r>
        <w:t xml:space="preserve"> </w:t>
      </w:r>
      <w:r w:rsidRPr="00AA6D19">
        <w:t>also</w:t>
      </w:r>
      <w:r>
        <w:t xml:space="preserve"> </w:t>
      </w:r>
      <w:r w:rsidRPr="00AA6D19">
        <w:t>accomplish</w:t>
      </w:r>
      <w:r>
        <w:t xml:space="preserve"> </w:t>
      </w:r>
      <w:r w:rsidRPr="00AA6D19">
        <w:t>with</w:t>
      </w:r>
      <w:r>
        <w:t xml:space="preserve"> </w:t>
      </w:r>
      <w:r w:rsidRPr="00E25C29">
        <w:rPr>
          <w:rStyle w:val="Literal"/>
        </w:rPr>
        <w:t>Clone</w:t>
      </w:r>
      <w:r w:rsidRPr="00AA6D19">
        <w:t>,</w:t>
      </w:r>
      <w:r>
        <w:t xml:space="preserve"> </w:t>
      </w:r>
      <w:r w:rsidRPr="00AA6D19">
        <w:t>but</w:t>
      </w:r>
      <w:r>
        <w:t xml:space="preserve"> </w:t>
      </w:r>
      <w:r w:rsidRPr="00AA6D19">
        <w:t>the</w:t>
      </w:r>
      <w:r>
        <w:t xml:space="preserve"> </w:t>
      </w:r>
      <w:r w:rsidRPr="00AA6D19">
        <w:t>code</w:t>
      </w:r>
      <w:r>
        <w:t xml:space="preserve"> </w:t>
      </w:r>
      <w:r w:rsidRPr="00AA6D19">
        <w:t>might</w:t>
      </w:r>
      <w:r>
        <w:t xml:space="preserve"> </w:t>
      </w:r>
      <w:r w:rsidRPr="00AA6D19">
        <w:t>be</w:t>
      </w:r>
      <w:r>
        <w:t xml:space="preserve"> </w:t>
      </w:r>
      <w:r w:rsidRPr="00AA6D19">
        <w:t>slower</w:t>
      </w:r>
      <w:r>
        <w:t xml:space="preserve"> </w:t>
      </w:r>
      <w:r w:rsidRPr="00AA6D19">
        <w:t>or</w:t>
      </w:r>
      <w:r>
        <w:t xml:space="preserve"> </w:t>
      </w:r>
      <w:r w:rsidRPr="00AA6D19">
        <w:t>have</w:t>
      </w:r>
      <w:r>
        <w:t xml:space="preserve"> </w:t>
      </w:r>
      <w:r w:rsidRPr="00AA6D19">
        <w:t>to</w:t>
      </w:r>
      <w:r>
        <w:t xml:space="preserve"> </w:t>
      </w:r>
      <w:r w:rsidRPr="00AA6D19">
        <w:t>use</w:t>
      </w:r>
      <w:r>
        <w:t xml:space="preserve"> </w:t>
      </w:r>
      <w:r w:rsidRPr="00E25C29">
        <w:rPr>
          <w:rStyle w:val="Literal"/>
        </w:rPr>
        <w:t>clone</w:t>
      </w:r>
      <w:r>
        <w:rPr>
          <w:lang w:eastAsia="en-GB"/>
        </w:rPr>
        <w:t xml:space="preserve"> </w:t>
      </w:r>
      <w:r w:rsidRPr="00AA6D19">
        <w:rPr>
          <w:lang w:eastAsia="en-GB"/>
        </w:rPr>
        <w:t>in</w:t>
      </w:r>
      <w:r>
        <w:rPr>
          <w:lang w:eastAsia="en-GB"/>
        </w:rPr>
        <w:t xml:space="preserve"> </w:t>
      </w:r>
      <w:r w:rsidRPr="00AA6D19">
        <w:rPr>
          <w:lang w:eastAsia="en-GB"/>
        </w:rPr>
        <w:t>places.</w:t>
      </w:r>
      <w:ins w:id="64" w:author="Carol Nichols" w:date="2022-08-30T19:46:00Z">
        <w:r w:rsidR="005C00B7">
          <w:fldChar w:fldCharType="begin"/>
        </w:r>
        <w:r w:rsidR="005C00B7">
          <w:instrText xml:space="preserve"> XE "</w:instrText>
        </w:r>
        <w:r w:rsidR="005C00B7">
          <w:instrText>Clone</w:instrText>
        </w:r>
        <w:r w:rsidR="005C00B7">
          <w:instrText xml:space="preserve"> trait</w:instrText>
        </w:r>
        <w:r w:rsidR="005C00B7" w:rsidRPr="00BE574B">
          <w:instrText xml:space="preserve"> </w:instrText>
        </w:r>
        <w:r w:rsidR="005C00B7">
          <w:instrText>end</w:instrText>
        </w:r>
        <w:r w:rsidR="005C00B7" w:rsidRPr="00BE574B">
          <w:instrText>Range</w:instrText>
        </w:r>
        <w:r w:rsidR="005C00B7">
          <w:instrText xml:space="preserve">" </w:instrText>
        </w:r>
        <w:r w:rsidR="005C00B7">
          <w:fldChar w:fldCharType="end"/>
        </w:r>
        <w:r w:rsidR="005C00B7">
          <w:fldChar w:fldCharType="begin"/>
        </w:r>
        <w:r w:rsidR="005C00B7">
          <w:instrText xml:space="preserve"> XE "</w:instrText>
        </w:r>
        <w:r w:rsidR="005C00B7">
          <w:instrText>Copy</w:instrText>
        </w:r>
        <w:r w:rsidR="005C00B7">
          <w:instrText xml:space="preserve"> trait</w:instrText>
        </w:r>
        <w:r w:rsidR="005C00B7" w:rsidRPr="00BE574B">
          <w:instrText xml:space="preserve"> </w:instrText>
        </w:r>
        <w:r w:rsidR="005C00B7">
          <w:instrText>end</w:instrText>
        </w:r>
        <w:r w:rsidR="005C00B7" w:rsidRPr="00BE574B">
          <w:instrText>Range</w:instrText>
        </w:r>
        <w:r w:rsidR="005C00B7">
          <w:instrText xml:space="preserve">" </w:instrText>
        </w:r>
        <w:r w:rsidR="005C00B7">
          <w:fldChar w:fldCharType="end"/>
        </w:r>
      </w:ins>
    </w:p>
    <w:bookmarkStart w:id="65" w:name="`hash`-for-mapping-a-value-to-a-value-of"/>
    <w:bookmarkEnd w:id="65"/>
    <w:p w14:paraId="5BE5BB9C" w14:textId="64A81993" w:rsidR="00A53F7D" w:rsidRPr="00AA6D19" w:rsidRDefault="008E3335" w:rsidP="00A53F7D">
      <w:pPr>
        <w:pStyle w:val="HeadA"/>
        <w:rPr>
          <w:lang w:eastAsia="en-GB"/>
        </w:rPr>
      </w:pPr>
      <w:ins w:id="66" w:author="Carol Nichols" w:date="2022-08-30T19:47:00Z">
        <w:r>
          <w:fldChar w:fldCharType="begin"/>
        </w:r>
        <w:r>
          <w:instrText xml:space="preserve"> XE "</w:instrText>
        </w:r>
        <w:r>
          <w:instrText>Hash</w:instrText>
        </w:r>
        <w:r>
          <w:instrText xml:space="preserve"> trait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</w:ins>
      <w:r w:rsidR="00A53F7D" w:rsidRPr="00435043">
        <w:t>Hash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for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Mapping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Value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to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a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Value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of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Fixed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Size</w:t>
      </w:r>
    </w:p>
    <w:p w14:paraId="175B2DDC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t>The</w:t>
      </w:r>
      <w:r>
        <w:t xml:space="preserve"> </w:t>
      </w:r>
      <w:r w:rsidRPr="00E25C29">
        <w:rPr>
          <w:rStyle w:val="Literal"/>
        </w:rPr>
        <w:t>Hash</w:t>
      </w:r>
      <w:r>
        <w:t xml:space="preserve"> </w:t>
      </w:r>
      <w:r w:rsidRPr="00AA6D19">
        <w:t>trait</w:t>
      </w:r>
      <w:r>
        <w:t xml:space="preserve"> </w:t>
      </w:r>
      <w:r w:rsidRPr="00AA6D19">
        <w:t>allows</w:t>
      </w:r>
      <w:r>
        <w:t xml:space="preserve"> </w:t>
      </w:r>
      <w:r w:rsidRPr="00AA6D19">
        <w:t>you</w:t>
      </w:r>
      <w:r>
        <w:t xml:space="preserve"> </w:t>
      </w:r>
      <w:r w:rsidRPr="00AA6D19">
        <w:t>to</w:t>
      </w:r>
      <w:r>
        <w:t xml:space="preserve"> </w:t>
      </w:r>
      <w:r w:rsidRPr="00AA6D19">
        <w:t>take</w:t>
      </w:r>
      <w:r>
        <w:t xml:space="preserve"> </w:t>
      </w:r>
      <w:r w:rsidRPr="00AA6D19">
        <w:t>an</w:t>
      </w:r>
      <w:r>
        <w:t xml:space="preserve"> </w:t>
      </w:r>
      <w:r w:rsidRPr="00AA6D19">
        <w:t>instance</w:t>
      </w:r>
      <w:r>
        <w:t xml:space="preserve"> </w:t>
      </w:r>
      <w:r w:rsidRPr="00AA6D19">
        <w:t>of</w:t>
      </w:r>
      <w:r>
        <w:t xml:space="preserve"> </w:t>
      </w:r>
      <w:r w:rsidRPr="00AA6D19">
        <w:t>a</w:t>
      </w:r>
      <w:r>
        <w:t xml:space="preserve"> </w:t>
      </w:r>
      <w:r w:rsidRPr="00AA6D19">
        <w:t>type</w:t>
      </w:r>
      <w:r>
        <w:t xml:space="preserve"> </w:t>
      </w:r>
      <w:r w:rsidRPr="00AA6D19">
        <w:t>of</w:t>
      </w:r>
      <w:r>
        <w:t xml:space="preserve"> </w:t>
      </w:r>
      <w:r w:rsidRPr="00AA6D19">
        <w:t>arbitrary</w:t>
      </w:r>
      <w:r>
        <w:t xml:space="preserve"> </w:t>
      </w:r>
      <w:r w:rsidRPr="00AA6D19">
        <w:t>size</w:t>
      </w:r>
      <w:r>
        <w:t xml:space="preserve"> </w:t>
      </w:r>
      <w:r w:rsidRPr="00AA6D19">
        <w:t>and</w:t>
      </w:r>
      <w:r>
        <w:t xml:space="preserve"> </w:t>
      </w:r>
      <w:r w:rsidRPr="00AA6D19">
        <w:t>map</w:t>
      </w:r>
      <w:r>
        <w:t xml:space="preserve"> </w:t>
      </w:r>
      <w:r w:rsidRPr="00AA6D19">
        <w:t>that</w:t>
      </w:r>
      <w:r>
        <w:t xml:space="preserve"> </w:t>
      </w:r>
      <w:r w:rsidRPr="00AA6D19">
        <w:t>instance</w:t>
      </w:r>
      <w:r>
        <w:t xml:space="preserve"> </w:t>
      </w:r>
      <w:r w:rsidRPr="00AA6D19">
        <w:t>to</w:t>
      </w:r>
      <w:r>
        <w:t xml:space="preserve"> </w:t>
      </w:r>
      <w:r w:rsidRPr="00AA6D19">
        <w:t>a</w:t>
      </w:r>
      <w:r>
        <w:t xml:space="preserve"> </w:t>
      </w:r>
      <w:r w:rsidRPr="00AA6D19">
        <w:t>value</w:t>
      </w:r>
      <w:r>
        <w:t xml:space="preserve"> </w:t>
      </w:r>
      <w:r w:rsidRPr="00AA6D19">
        <w:t>of</w:t>
      </w:r>
      <w:r>
        <w:t xml:space="preserve"> </w:t>
      </w:r>
      <w:r w:rsidRPr="00AA6D19">
        <w:t>fixed</w:t>
      </w:r>
      <w:r>
        <w:t xml:space="preserve"> </w:t>
      </w:r>
      <w:r w:rsidRPr="00AA6D19">
        <w:t>size</w:t>
      </w:r>
      <w:r>
        <w:t xml:space="preserve"> </w:t>
      </w:r>
      <w:r w:rsidRPr="00AA6D19">
        <w:t>using</w:t>
      </w:r>
      <w:r>
        <w:t xml:space="preserve"> </w:t>
      </w:r>
      <w:r w:rsidRPr="00AA6D19">
        <w:t>a</w:t>
      </w:r>
      <w:r>
        <w:t xml:space="preserve"> </w:t>
      </w:r>
      <w:r w:rsidRPr="00AA6D19">
        <w:t>hash</w:t>
      </w:r>
      <w:r>
        <w:t xml:space="preserve"> </w:t>
      </w:r>
      <w:r w:rsidRPr="00AA6D19">
        <w:t>function.</w:t>
      </w:r>
      <w:r>
        <w:t xml:space="preserve"> </w:t>
      </w:r>
      <w:r w:rsidRPr="00AA6D19">
        <w:t>Deriving</w:t>
      </w:r>
      <w:r>
        <w:t xml:space="preserve"> </w:t>
      </w:r>
      <w:r w:rsidRPr="00E25C29">
        <w:rPr>
          <w:rStyle w:val="Literal"/>
        </w:rPr>
        <w:t>Hash</w:t>
      </w:r>
      <w:r>
        <w:t xml:space="preserve"> </w:t>
      </w:r>
      <w:r w:rsidRPr="00AA6D19">
        <w:t>implements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hash</w:t>
      </w:r>
      <w:r>
        <w:t xml:space="preserve"> </w:t>
      </w:r>
      <w:r w:rsidRPr="00AA6D19">
        <w:t>method.</w:t>
      </w:r>
      <w:r>
        <w:t xml:space="preserve"> </w:t>
      </w:r>
      <w:r w:rsidRPr="00AA6D19">
        <w:t>The</w:t>
      </w:r>
      <w:r>
        <w:t xml:space="preserve"> </w:t>
      </w:r>
      <w:r w:rsidRPr="00AA6D19">
        <w:t>derived</w:t>
      </w:r>
      <w:r>
        <w:t xml:space="preserve"> </w:t>
      </w:r>
      <w:r w:rsidRPr="00AA6D19">
        <w:t>implementation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hash</w:t>
      </w:r>
      <w:r>
        <w:t xml:space="preserve"> </w:t>
      </w:r>
      <w:r w:rsidRPr="00AA6D19">
        <w:t>method</w:t>
      </w:r>
      <w:r>
        <w:t xml:space="preserve"> </w:t>
      </w:r>
      <w:r w:rsidRPr="00AA6D19">
        <w:t>combines</w:t>
      </w:r>
      <w:r>
        <w:t xml:space="preserve"> </w:t>
      </w:r>
      <w:r w:rsidRPr="00AA6D19">
        <w:t>the</w:t>
      </w:r>
      <w:r>
        <w:t xml:space="preserve"> </w:t>
      </w:r>
      <w:r w:rsidRPr="00AA6D19">
        <w:t>result</w:t>
      </w:r>
      <w:r>
        <w:t xml:space="preserve"> </w:t>
      </w:r>
      <w:r w:rsidRPr="00AA6D19">
        <w:t>of</w:t>
      </w:r>
      <w:r>
        <w:t xml:space="preserve"> </w:t>
      </w:r>
      <w:r w:rsidRPr="00AA6D19">
        <w:t>calling</w:t>
      </w:r>
      <w:r>
        <w:t xml:space="preserve"> </w:t>
      </w:r>
      <w:r w:rsidRPr="00E25C29">
        <w:rPr>
          <w:rStyle w:val="Literal"/>
        </w:rPr>
        <w:t>hash</w:t>
      </w:r>
      <w:r>
        <w:t xml:space="preserve"> </w:t>
      </w:r>
      <w:r w:rsidRPr="00AA6D19">
        <w:t>on</w:t>
      </w:r>
      <w:r>
        <w:t xml:space="preserve"> </w:t>
      </w:r>
      <w:r w:rsidRPr="00AA6D19">
        <w:t>each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AA6D19">
        <w:t>parts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AA6D19">
        <w:t>type,</w:t>
      </w:r>
      <w:r>
        <w:t xml:space="preserve"> </w:t>
      </w:r>
      <w:r w:rsidRPr="00AA6D19">
        <w:t>meaning</w:t>
      </w:r>
      <w:r>
        <w:t xml:space="preserve"> </w:t>
      </w:r>
      <w:r w:rsidRPr="00AA6D19">
        <w:t>all</w:t>
      </w:r>
      <w:r>
        <w:t xml:space="preserve"> </w:t>
      </w:r>
      <w:r w:rsidRPr="00AA6D19">
        <w:t>fields</w:t>
      </w:r>
      <w:r>
        <w:t xml:space="preserve"> </w:t>
      </w:r>
      <w:r w:rsidRPr="00AA6D19">
        <w:t>or</w:t>
      </w:r>
      <w:r>
        <w:t xml:space="preserve"> </w:t>
      </w:r>
      <w:r w:rsidRPr="00AA6D19">
        <w:t>values</w:t>
      </w:r>
      <w:r>
        <w:t xml:space="preserve"> </w:t>
      </w:r>
      <w:r w:rsidRPr="00AA6D19">
        <w:t>must</w:t>
      </w:r>
      <w:r>
        <w:t xml:space="preserve"> </w:t>
      </w:r>
      <w:r w:rsidRPr="00AA6D19">
        <w:t>also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Hash</w:t>
      </w:r>
      <w:r>
        <w:t xml:space="preserve"> </w:t>
      </w:r>
      <w:r w:rsidRPr="00AA6D19">
        <w:t>to</w:t>
      </w:r>
      <w:r>
        <w:t xml:space="preserve"> </w:t>
      </w:r>
      <w:r w:rsidRPr="00AA6D19">
        <w:t>derive</w:t>
      </w:r>
      <w:r>
        <w:t xml:space="preserve"> </w:t>
      </w:r>
      <w:r w:rsidRPr="00E25C29">
        <w:rPr>
          <w:rStyle w:val="Literal"/>
        </w:rPr>
        <w:t>Hash</w:t>
      </w:r>
      <w:r w:rsidRPr="00AA6D19">
        <w:rPr>
          <w:lang w:eastAsia="en-GB"/>
        </w:rPr>
        <w:t>.</w:t>
      </w:r>
    </w:p>
    <w:p w14:paraId="1FFB10C3" w14:textId="02A7A0FF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An</w:t>
      </w:r>
      <w:r>
        <w:rPr>
          <w:lang w:eastAsia="en-GB"/>
        </w:rPr>
        <w:t xml:space="preserve"> </w:t>
      </w:r>
      <w:r w:rsidRPr="00AA6D19">
        <w:rPr>
          <w:lang w:eastAsia="en-GB"/>
        </w:rPr>
        <w:t>example</w:t>
      </w:r>
      <w:r>
        <w:rPr>
          <w:lang w:eastAsia="en-GB"/>
        </w:rPr>
        <w:t xml:space="preserve"> </w:t>
      </w:r>
      <w:r w:rsidRPr="00AA6D19">
        <w:rPr>
          <w:lang w:eastAsia="en-GB"/>
        </w:rPr>
        <w:t>of</w:t>
      </w:r>
      <w:r>
        <w:rPr>
          <w:lang w:eastAsia="en-GB"/>
        </w:rPr>
        <w:t xml:space="preserve"> </w:t>
      </w:r>
      <w:r w:rsidRPr="00AA6D19">
        <w:rPr>
          <w:lang w:eastAsia="en-GB"/>
        </w:rPr>
        <w:t>when</w:t>
      </w:r>
      <w:r>
        <w:rPr>
          <w:lang w:eastAsia="en-GB"/>
        </w:rPr>
        <w:t xml:space="preserve"> </w:t>
      </w:r>
      <w:r w:rsidRPr="00E25C29">
        <w:rPr>
          <w:rStyle w:val="Literal"/>
        </w:rPr>
        <w:t>Hash</w:t>
      </w:r>
      <w:r>
        <w:t xml:space="preserve"> </w:t>
      </w:r>
      <w:r w:rsidRPr="00AA6D19">
        <w:t>is</w:t>
      </w:r>
      <w:r>
        <w:t xml:space="preserve"> </w:t>
      </w:r>
      <w:r w:rsidRPr="00AA6D19">
        <w:t>required</w:t>
      </w:r>
      <w:r>
        <w:t xml:space="preserve"> </w:t>
      </w:r>
      <w:r w:rsidRPr="00AA6D19">
        <w:t>is</w:t>
      </w:r>
      <w:r>
        <w:t xml:space="preserve"> </w:t>
      </w:r>
      <w:r w:rsidRPr="00AA6D19">
        <w:t>in</w:t>
      </w:r>
      <w:r>
        <w:t xml:space="preserve"> </w:t>
      </w:r>
      <w:r w:rsidRPr="00AA6D19">
        <w:t>storing</w:t>
      </w:r>
      <w:r>
        <w:t xml:space="preserve"> </w:t>
      </w:r>
      <w:r w:rsidRPr="00AA6D19">
        <w:t>keys</w:t>
      </w:r>
      <w:r>
        <w:t xml:space="preserve"> </w:t>
      </w:r>
      <w:r w:rsidRPr="00AA6D19">
        <w:t>in</w:t>
      </w:r>
      <w:r>
        <w:t xml:space="preserve"> </w:t>
      </w:r>
      <w:r w:rsidRPr="00AA6D19">
        <w:t>a</w:t>
      </w:r>
      <w:r>
        <w:t xml:space="preserve"> </w:t>
      </w:r>
      <w:r w:rsidRPr="00E25C29">
        <w:rPr>
          <w:rStyle w:val="Literal"/>
        </w:rPr>
        <w:t>HashMap&lt;K, V&gt;</w:t>
      </w:r>
      <w:r>
        <w:rPr>
          <w:lang w:eastAsia="en-GB"/>
        </w:rPr>
        <w:t xml:space="preserve"> </w:t>
      </w:r>
      <w:r w:rsidRPr="00AA6D19">
        <w:rPr>
          <w:lang w:eastAsia="en-GB"/>
        </w:rPr>
        <w:t>to</w:t>
      </w:r>
      <w:r>
        <w:rPr>
          <w:lang w:eastAsia="en-GB"/>
        </w:rPr>
        <w:t xml:space="preserve"> </w:t>
      </w:r>
      <w:r w:rsidRPr="00AA6D19">
        <w:rPr>
          <w:lang w:eastAsia="en-GB"/>
        </w:rPr>
        <w:t>store</w:t>
      </w:r>
      <w:r>
        <w:rPr>
          <w:lang w:eastAsia="en-GB"/>
        </w:rPr>
        <w:t xml:space="preserve"> </w:t>
      </w:r>
      <w:r w:rsidRPr="00AA6D19">
        <w:rPr>
          <w:lang w:eastAsia="en-GB"/>
        </w:rPr>
        <w:t>data</w:t>
      </w:r>
      <w:r>
        <w:rPr>
          <w:lang w:eastAsia="en-GB"/>
        </w:rPr>
        <w:t xml:space="preserve"> </w:t>
      </w:r>
      <w:r w:rsidRPr="00AA6D19">
        <w:rPr>
          <w:lang w:eastAsia="en-GB"/>
        </w:rPr>
        <w:t>efficiently.</w:t>
      </w:r>
      <w:ins w:id="67" w:author="Carol Nichols" w:date="2022-08-30T19:47:00Z">
        <w:r w:rsidR="008E3335">
          <w:fldChar w:fldCharType="begin"/>
        </w:r>
        <w:r w:rsidR="008E3335">
          <w:instrText xml:space="preserve"> XE "</w:instrText>
        </w:r>
        <w:r w:rsidR="008E3335">
          <w:instrText>Hash</w:instrText>
        </w:r>
        <w:r w:rsidR="008E3335">
          <w:instrText xml:space="preserve"> trait</w:instrText>
        </w:r>
        <w:r w:rsidR="008E3335" w:rsidRPr="00BE574B">
          <w:instrText xml:space="preserve"> </w:instrText>
        </w:r>
        <w:r w:rsidR="008E3335">
          <w:instrText>end</w:instrText>
        </w:r>
        <w:r w:rsidR="008E3335" w:rsidRPr="00BE574B">
          <w:instrText>Range</w:instrText>
        </w:r>
        <w:r w:rsidR="008E3335">
          <w:instrText xml:space="preserve">" </w:instrText>
        </w:r>
        <w:r w:rsidR="008E3335">
          <w:fldChar w:fldCharType="end"/>
        </w:r>
      </w:ins>
    </w:p>
    <w:bookmarkStart w:id="68" w:name="`default`-for-default-values"/>
    <w:bookmarkEnd w:id="68"/>
    <w:p w14:paraId="7DBED962" w14:textId="5411EB65" w:rsidR="00A53F7D" w:rsidRPr="00AA6D19" w:rsidRDefault="00653341" w:rsidP="00A53F7D">
      <w:pPr>
        <w:pStyle w:val="HeadA"/>
        <w:rPr>
          <w:lang w:eastAsia="en-GB"/>
        </w:rPr>
      </w:pPr>
      <w:ins w:id="69" w:author="Carol Nichols" w:date="2022-08-30T19:47:00Z">
        <w:r>
          <w:lastRenderedPageBreak/>
          <w:fldChar w:fldCharType="begin"/>
        </w:r>
        <w:r>
          <w:instrText xml:space="preserve"> XE "</w:instrText>
        </w:r>
        <w:r>
          <w:instrText>Default</w:instrText>
        </w:r>
        <w:r>
          <w:instrText xml:space="preserve"> trait</w:instrText>
        </w:r>
        <w:r w:rsidRPr="00BE574B">
          <w:instrText xml:space="preserve"> startRange</w:instrText>
        </w:r>
        <w:r>
          <w:instrText xml:space="preserve">" </w:instrText>
        </w:r>
        <w:r>
          <w:fldChar w:fldCharType="end"/>
        </w:r>
      </w:ins>
      <w:r w:rsidR="00A53F7D" w:rsidRPr="00435043">
        <w:t>Default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for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Default</w:t>
      </w:r>
      <w:r w:rsidR="00A53F7D">
        <w:rPr>
          <w:lang w:eastAsia="en-GB"/>
        </w:rPr>
        <w:t xml:space="preserve"> </w:t>
      </w:r>
      <w:r w:rsidR="00A53F7D" w:rsidRPr="00AA6D19">
        <w:rPr>
          <w:lang w:eastAsia="en-GB"/>
        </w:rPr>
        <w:t>Values</w:t>
      </w:r>
    </w:p>
    <w:p w14:paraId="1DA68EEC" w14:textId="77777777" w:rsidR="00A53F7D" w:rsidRPr="00AA6D19" w:rsidRDefault="00A53F7D" w:rsidP="00A53F7D">
      <w:pPr>
        <w:pStyle w:val="Body"/>
        <w:rPr>
          <w:lang w:eastAsia="en-GB"/>
        </w:rPr>
      </w:pPr>
      <w:r w:rsidRPr="00AA6D19">
        <w:t>The</w:t>
      </w:r>
      <w:r>
        <w:t xml:space="preserve"> </w:t>
      </w:r>
      <w:r w:rsidRPr="00E25C29">
        <w:rPr>
          <w:rStyle w:val="Literal"/>
        </w:rPr>
        <w:t>Default</w:t>
      </w:r>
      <w:r>
        <w:t xml:space="preserve"> </w:t>
      </w:r>
      <w:r w:rsidRPr="00AA6D19">
        <w:t>trait</w:t>
      </w:r>
      <w:r>
        <w:t xml:space="preserve"> </w:t>
      </w:r>
      <w:r w:rsidRPr="00AA6D19">
        <w:t>allows</w:t>
      </w:r>
      <w:r>
        <w:t xml:space="preserve"> </w:t>
      </w:r>
      <w:r w:rsidRPr="00AA6D19">
        <w:t>you</w:t>
      </w:r>
      <w:r>
        <w:t xml:space="preserve"> </w:t>
      </w:r>
      <w:r w:rsidRPr="00AA6D19">
        <w:t>to</w:t>
      </w:r>
      <w:r>
        <w:t xml:space="preserve"> </w:t>
      </w:r>
      <w:r w:rsidRPr="00AA6D19">
        <w:t>create</w:t>
      </w:r>
      <w:r>
        <w:t xml:space="preserve"> </w:t>
      </w:r>
      <w:r w:rsidRPr="00AA6D19">
        <w:t>a</w:t>
      </w:r>
      <w:r>
        <w:t xml:space="preserve"> </w:t>
      </w:r>
      <w:r w:rsidRPr="00AA6D19">
        <w:t>default</w:t>
      </w:r>
      <w:r>
        <w:t xml:space="preserve"> </w:t>
      </w:r>
      <w:r w:rsidRPr="00AA6D19">
        <w:t>value</w:t>
      </w:r>
      <w:r>
        <w:t xml:space="preserve"> </w:t>
      </w:r>
      <w:r w:rsidRPr="00AA6D19">
        <w:t>for</w:t>
      </w:r>
      <w:r>
        <w:t xml:space="preserve"> </w:t>
      </w:r>
      <w:r w:rsidRPr="00AA6D19">
        <w:t>a</w:t>
      </w:r>
      <w:r>
        <w:t xml:space="preserve"> </w:t>
      </w:r>
      <w:r w:rsidRPr="00AA6D19">
        <w:t>type.</w:t>
      </w:r>
      <w:r>
        <w:t xml:space="preserve"> </w:t>
      </w:r>
      <w:r w:rsidRPr="00AA6D19">
        <w:t>Deriving</w:t>
      </w:r>
      <w:r>
        <w:t xml:space="preserve"> </w:t>
      </w:r>
      <w:r w:rsidRPr="00E25C29">
        <w:rPr>
          <w:rStyle w:val="Literal"/>
        </w:rPr>
        <w:t>Default</w:t>
      </w:r>
      <w:r>
        <w:t xml:space="preserve"> </w:t>
      </w:r>
      <w:r w:rsidRPr="00AA6D19">
        <w:t>implements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default</w:t>
      </w:r>
      <w:r>
        <w:t xml:space="preserve"> </w:t>
      </w:r>
      <w:r w:rsidRPr="00AA6D19">
        <w:t>function.</w:t>
      </w:r>
      <w:r>
        <w:t xml:space="preserve"> </w:t>
      </w:r>
      <w:r w:rsidRPr="00AA6D19">
        <w:t>The</w:t>
      </w:r>
      <w:r>
        <w:t xml:space="preserve"> </w:t>
      </w:r>
      <w:r w:rsidRPr="00AA6D19">
        <w:t>derived</w:t>
      </w:r>
      <w:r>
        <w:t xml:space="preserve"> </w:t>
      </w:r>
      <w:r w:rsidRPr="00AA6D19">
        <w:t>implementation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default</w:t>
      </w:r>
      <w:r>
        <w:t xml:space="preserve"> </w:t>
      </w:r>
      <w:r w:rsidRPr="00AA6D19">
        <w:t>function</w:t>
      </w:r>
      <w:r>
        <w:t xml:space="preserve"> </w:t>
      </w:r>
      <w:r w:rsidRPr="00AA6D19">
        <w:t>calls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default</w:t>
      </w:r>
      <w:r>
        <w:t xml:space="preserve"> </w:t>
      </w:r>
      <w:r w:rsidRPr="00AA6D19">
        <w:t>function</w:t>
      </w:r>
      <w:r>
        <w:t xml:space="preserve"> </w:t>
      </w:r>
      <w:r w:rsidRPr="00AA6D19">
        <w:t>on</w:t>
      </w:r>
      <w:r>
        <w:t xml:space="preserve"> </w:t>
      </w:r>
      <w:r w:rsidRPr="00AA6D19">
        <w:t>each</w:t>
      </w:r>
      <w:r>
        <w:t xml:space="preserve"> </w:t>
      </w:r>
      <w:r w:rsidRPr="00AA6D19">
        <w:t>part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AA6D19">
        <w:t>type,</w:t>
      </w:r>
      <w:r>
        <w:t xml:space="preserve"> </w:t>
      </w:r>
      <w:r w:rsidRPr="00AA6D19">
        <w:t>meaning</w:t>
      </w:r>
      <w:r>
        <w:t xml:space="preserve"> </w:t>
      </w:r>
      <w:r w:rsidRPr="00AA6D19">
        <w:t>all</w:t>
      </w:r>
      <w:r>
        <w:t xml:space="preserve"> </w:t>
      </w:r>
      <w:r w:rsidRPr="00AA6D19">
        <w:t>fields</w:t>
      </w:r>
      <w:r>
        <w:t xml:space="preserve"> </w:t>
      </w:r>
      <w:r w:rsidRPr="00AA6D19">
        <w:t>or</w:t>
      </w:r>
      <w:r>
        <w:t xml:space="preserve"> </w:t>
      </w:r>
      <w:r w:rsidRPr="00AA6D19">
        <w:t>values</w:t>
      </w:r>
      <w:r>
        <w:t xml:space="preserve"> </w:t>
      </w:r>
      <w:r w:rsidRPr="00AA6D19">
        <w:t>in</w:t>
      </w:r>
      <w:r>
        <w:t xml:space="preserve"> </w:t>
      </w:r>
      <w:r w:rsidRPr="00AA6D19">
        <w:t>the</w:t>
      </w:r>
      <w:r>
        <w:t xml:space="preserve"> </w:t>
      </w:r>
      <w:r w:rsidRPr="00AA6D19">
        <w:t>type</w:t>
      </w:r>
      <w:r>
        <w:t xml:space="preserve"> </w:t>
      </w:r>
      <w:r w:rsidRPr="00AA6D19">
        <w:t>must</w:t>
      </w:r>
      <w:r>
        <w:t xml:space="preserve"> </w:t>
      </w:r>
      <w:r w:rsidRPr="00AA6D19">
        <w:t>also</w:t>
      </w:r>
      <w:r>
        <w:t xml:space="preserve"> </w:t>
      </w:r>
      <w:r w:rsidRPr="00AA6D19">
        <w:t>implement</w:t>
      </w:r>
      <w:r>
        <w:t xml:space="preserve"> </w:t>
      </w:r>
      <w:r w:rsidRPr="00E25C29">
        <w:rPr>
          <w:rStyle w:val="Literal"/>
        </w:rPr>
        <w:t>Default</w:t>
      </w:r>
      <w:r>
        <w:t xml:space="preserve"> </w:t>
      </w:r>
      <w:r w:rsidRPr="00AA6D19">
        <w:t>to</w:t>
      </w:r>
      <w:r>
        <w:t xml:space="preserve"> </w:t>
      </w:r>
      <w:r w:rsidRPr="00AA6D19">
        <w:t>derive</w:t>
      </w:r>
      <w:r>
        <w:t xml:space="preserve"> </w:t>
      </w:r>
      <w:r w:rsidRPr="00E25C29">
        <w:rPr>
          <w:rStyle w:val="Literal"/>
        </w:rPr>
        <w:t>Default</w:t>
      </w:r>
      <w:r w:rsidRPr="00AA6D19">
        <w:rPr>
          <w:lang w:eastAsia="en-GB"/>
        </w:rPr>
        <w:t>.</w:t>
      </w:r>
    </w:p>
    <w:p w14:paraId="19C5B334" w14:textId="51C68DFD" w:rsidR="00A53F7D" w:rsidRPr="00AA6D19" w:rsidRDefault="00A53F7D" w:rsidP="00A53F7D">
      <w:pPr>
        <w:pStyle w:val="Body"/>
        <w:rPr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E25C29">
        <w:rPr>
          <w:rStyle w:val="Literal"/>
        </w:rPr>
        <w:t>Default::default</w:t>
      </w:r>
      <w:r>
        <w:t xml:space="preserve"> </w:t>
      </w:r>
      <w:r w:rsidRPr="00AA6D19">
        <w:t>function</w:t>
      </w:r>
      <w:r>
        <w:t xml:space="preserve"> </w:t>
      </w:r>
      <w:r w:rsidRPr="00AA6D19">
        <w:t>is</w:t>
      </w:r>
      <w:r>
        <w:t xml:space="preserve"> </w:t>
      </w:r>
      <w:r w:rsidRPr="00AA6D19">
        <w:t>commonly</w:t>
      </w:r>
      <w:r>
        <w:t xml:space="preserve"> </w:t>
      </w:r>
      <w:r w:rsidRPr="00AA6D19">
        <w:t>used</w:t>
      </w:r>
      <w:r>
        <w:t xml:space="preserve"> </w:t>
      </w:r>
      <w:r w:rsidRPr="00AA6D19">
        <w:t>in</w:t>
      </w:r>
      <w:r>
        <w:t xml:space="preserve"> </w:t>
      </w:r>
      <w:r w:rsidRPr="00AA6D19">
        <w:t>combination</w:t>
      </w:r>
      <w:r>
        <w:t xml:space="preserve"> </w:t>
      </w:r>
      <w:r w:rsidRPr="00AA6D19">
        <w:t>with</w:t>
      </w:r>
      <w:r>
        <w:t xml:space="preserve"> </w:t>
      </w:r>
      <w:r w:rsidRPr="00AA6D19">
        <w:t>the</w:t>
      </w:r>
      <w:r>
        <w:t xml:space="preserve"> </w:t>
      </w:r>
      <w:r w:rsidRPr="00AA6D19">
        <w:t>struct</w:t>
      </w:r>
      <w:r>
        <w:t xml:space="preserve"> </w:t>
      </w:r>
      <w:r w:rsidRPr="00AA6D19">
        <w:t>update</w:t>
      </w:r>
      <w:r>
        <w:t xml:space="preserve"> </w:t>
      </w:r>
      <w:r w:rsidRPr="00AA6D19">
        <w:t>syntax</w:t>
      </w:r>
      <w:r>
        <w:t xml:space="preserve"> </w:t>
      </w:r>
      <w:r w:rsidRPr="00AA6D19">
        <w:t>discussed</w:t>
      </w:r>
      <w:r>
        <w:t xml:space="preserve"> </w:t>
      </w:r>
      <w:r w:rsidRPr="00AA6D19">
        <w:t>in</w:t>
      </w:r>
      <w:r>
        <w:t xml:space="preserve"> </w:t>
      </w:r>
      <w:del w:id="70" w:author="Audrey Doyle" w:date="2022-08-07T15:07:00Z">
        <w:r w:rsidRPr="00AA6D19" w:rsidDel="00C86215">
          <w:delText>the</w:delText>
        </w:r>
        <w:r w:rsidDel="00C86215">
          <w:delText xml:space="preserve"> </w:delText>
        </w:r>
      </w:del>
      <w:r w:rsidRPr="00B533CF">
        <w:rPr>
          <w:rStyle w:val="Xref"/>
        </w:rPr>
        <w:t xml:space="preserve">“Creating Instances </w:t>
      </w:r>
      <w:del w:id="71" w:author="Audrey Doyle" w:date="2022-08-07T15:07:00Z">
        <w:r w:rsidRPr="00B533CF" w:rsidDel="00C86215">
          <w:rPr>
            <w:rStyle w:val="Xref"/>
          </w:rPr>
          <w:delText xml:space="preserve">From </w:delText>
        </w:r>
      </w:del>
      <w:ins w:id="72" w:author="Audrey Doyle" w:date="2022-08-07T15:07:00Z">
        <w:r w:rsidR="00C86215">
          <w:rPr>
            <w:rStyle w:val="Xref"/>
          </w:rPr>
          <w:t>f</w:t>
        </w:r>
        <w:r w:rsidR="00C86215" w:rsidRPr="00B533CF">
          <w:rPr>
            <w:rStyle w:val="Xref"/>
          </w:rPr>
          <w:t xml:space="preserve">rom </w:t>
        </w:r>
      </w:ins>
      <w:r w:rsidRPr="00B533CF">
        <w:rPr>
          <w:rStyle w:val="Xref"/>
        </w:rPr>
        <w:t xml:space="preserve">Other Instances </w:t>
      </w:r>
      <w:del w:id="73" w:author="Audrey Doyle" w:date="2022-08-07T15:07:00Z">
        <w:r w:rsidRPr="00B533CF" w:rsidDel="00C86215">
          <w:rPr>
            <w:rStyle w:val="Xref"/>
          </w:rPr>
          <w:delText xml:space="preserve">With </w:delText>
        </w:r>
      </w:del>
      <w:ins w:id="74" w:author="Audrey Doyle" w:date="2022-08-07T15:07:00Z">
        <w:r w:rsidR="00C86215">
          <w:rPr>
            <w:rStyle w:val="Xref"/>
          </w:rPr>
          <w:t>w</w:t>
        </w:r>
        <w:r w:rsidR="00C86215" w:rsidRPr="00B533CF">
          <w:rPr>
            <w:rStyle w:val="Xref"/>
          </w:rPr>
          <w:t xml:space="preserve">ith </w:t>
        </w:r>
      </w:ins>
      <w:r w:rsidRPr="00B533CF">
        <w:rPr>
          <w:rStyle w:val="Xref"/>
        </w:rPr>
        <w:t>Struct Update Syntax”</w:t>
      </w:r>
      <w:r w:rsidRPr="00C86215">
        <w:rPr>
          <w:rPrChange w:id="75" w:author="Audrey Doyle" w:date="2022-08-07T15:07:00Z">
            <w:rPr>
              <w:rStyle w:val="Xref"/>
            </w:rPr>
          </w:rPrChange>
        </w:rPr>
        <w:t xml:space="preserve"> </w:t>
      </w:r>
      <w:ins w:id="76" w:author="Audrey Doyle" w:date="2022-08-07T15:07:00Z">
        <w:r w:rsidR="00C86215">
          <w:t>on</w:t>
        </w:r>
      </w:ins>
      <w:del w:id="77" w:author="Audrey Doyle" w:date="2022-08-07T15:07:00Z">
        <w:r w:rsidRPr="00C86215" w:rsidDel="00C86215">
          <w:rPr>
            <w:rPrChange w:id="78" w:author="Audrey Doyle" w:date="2022-08-07T15:07:00Z">
              <w:rPr>
                <w:rStyle w:val="Xref"/>
              </w:rPr>
            </w:rPrChange>
          </w:rPr>
          <w:delText>section in</w:delText>
        </w:r>
      </w:del>
      <w:r w:rsidRPr="00C86215">
        <w:rPr>
          <w:rPrChange w:id="79" w:author="Audrey Doyle" w:date="2022-08-07T15:07:00Z">
            <w:rPr>
              <w:rStyle w:val="Xref"/>
            </w:rPr>
          </w:rPrChange>
        </w:rPr>
        <w:t xml:space="preserve"> </w:t>
      </w:r>
      <w:del w:id="80" w:author="Audrey Doyle" w:date="2022-08-07T15:07:00Z">
        <w:r w:rsidRPr="00B533CF" w:rsidDel="00C86215">
          <w:rPr>
            <w:rStyle w:val="Xref"/>
          </w:rPr>
          <w:delText>Chapter 5</w:delText>
        </w:r>
      </w:del>
      <w:ins w:id="81" w:author="Audrey Doyle" w:date="2022-08-07T15:07:00Z">
        <w:r w:rsidR="00C86215">
          <w:rPr>
            <w:rStyle w:val="Xref"/>
          </w:rPr>
          <w:t>page XX</w:t>
        </w:r>
      </w:ins>
      <w:r w:rsidRPr="00AA6D19">
        <w:t>.</w:t>
      </w:r>
      <w:r>
        <w:t xml:space="preserve"> </w:t>
      </w:r>
      <w:r w:rsidRPr="00AA6D19">
        <w:t>You</w:t>
      </w:r>
      <w:r>
        <w:t xml:space="preserve"> </w:t>
      </w:r>
      <w:r w:rsidRPr="00AA6D19">
        <w:t>can</w:t>
      </w:r>
      <w:r>
        <w:t xml:space="preserve"> </w:t>
      </w:r>
      <w:r w:rsidRPr="00AA6D19">
        <w:t>customize</w:t>
      </w:r>
      <w:r>
        <w:t xml:space="preserve"> </w:t>
      </w:r>
      <w:r w:rsidRPr="00AA6D19">
        <w:t>a</w:t>
      </w:r>
      <w:r>
        <w:t xml:space="preserve"> </w:t>
      </w:r>
      <w:r w:rsidRPr="00AA6D19">
        <w:t>few</w:t>
      </w:r>
      <w:r>
        <w:t xml:space="preserve"> </w:t>
      </w:r>
      <w:r w:rsidRPr="00AA6D19">
        <w:t>fields</w:t>
      </w:r>
      <w:r>
        <w:t xml:space="preserve"> </w:t>
      </w:r>
      <w:r w:rsidRPr="00AA6D19">
        <w:t>of</w:t>
      </w:r>
      <w:r>
        <w:t xml:space="preserve"> </w:t>
      </w:r>
      <w:r w:rsidRPr="00AA6D19">
        <w:t>a</w:t>
      </w:r>
      <w:r>
        <w:t xml:space="preserve"> </w:t>
      </w:r>
      <w:r w:rsidRPr="00AA6D19">
        <w:t>struct</w:t>
      </w:r>
      <w:r>
        <w:t xml:space="preserve"> </w:t>
      </w:r>
      <w:r w:rsidRPr="00AA6D19">
        <w:t>and</w:t>
      </w:r>
      <w:r>
        <w:t xml:space="preserve"> </w:t>
      </w:r>
      <w:r w:rsidRPr="00AA6D19">
        <w:t>then</w:t>
      </w:r>
      <w:r>
        <w:t xml:space="preserve"> </w:t>
      </w:r>
      <w:r w:rsidRPr="00AA6D19">
        <w:t>set</w:t>
      </w:r>
      <w:r>
        <w:t xml:space="preserve"> </w:t>
      </w:r>
      <w:r w:rsidRPr="00AA6D19">
        <w:t>and</w:t>
      </w:r>
      <w:r>
        <w:t xml:space="preserve"> </w:t>
      </w:r>
      <w:r w:rsidRPr="00AA6D19">
        <w:t>use</w:t>
      </w:r>
      <w:r>
        <w:t xml:space="preserve"> </w:t>
      </w:r>
      <w:r w:rsidRPr="00AA6D19">
        <w:t>a</w:t>
      </w:r>
      <w:r>
        <w:t xml:space="preserve"> </w:t>
      </w:r>
      <w:r w:rsidRPr="00AA6D19">
        <w:t>default</w:t>
      </w:r>
      <w:r>
        <w:t xml:space="preserve"> </w:t>
      </w:r>
      <w:r w:rsidRPr="00AA6D19">
        <w:t>value</w:t>
      </w:r>
      <w:r>
        <w:t xml:space="preserve"> </w:t>
      </w:r>
      <w:r w:rsidRPr="00AA6D19">
        <w:t>for</w:t>
      </w:r>
      <w:r>
        <w:t xml:space="preserve"> </w:t>
      </w:r>
      <w:r w:rsidRPr="00AA6D19">
        <w:t>the</w:t>
      </w:r>
      <w:r>
        <w:t xml:space="preserve"> </w:t>
      </w:r>
      <w:r w:rsidRPr="00AA6D19">
        <w:t>rest</w:t>
      </w:r>
      <w:r>
        <w:t xml:space="preserve"> </w:t>
      </w:r>
      <w:r w:rsidRPr="00AA6D19">
        <w:t>of</w:t>
      </w:r>
      <w:r>
        <w:t xml:space="preserve"> </w:t>
      </w:r>
      <w:r w:rsidRPr="00AA6D19">
        <w:t>the</w:t>
      </w:r>
      <w:r>
        <w:t xml:space="preserve"> </w:t>
      </w:r>
      <w:r w:rsidRPr="00AA6D19">
        <w:t>fields</w:t>
      </w:r>
      <w:r>
        <w:t xml:space="preserve"> </w:t>
      </w:r>
      <w:r w:rsidRPr="00AA6D19">
        <w:t>by</w:t>
      </w:r>
      <w:r>
        <w:t xml:space="preserve"> </w:t>
      </w:r>
      <w:r w:rsidRPr="00AA6D19">
        <w:t>using</w:t>
      </w:r>
      <w:r>
        <w:t xml:space="preserve"> </w:t>
      </w:r>
      <w:r w:rsidRPr="00E25C29">
        <w:rPr>
          <w:rStyle w:val="Literal"/>
        </w:rPr>
        <w:t>..Default::default()</w:t>
      </w:r>
      <w:r w:rsidRPr="00AA6D19">
        <w:rPr>
          <w:lang w:eastAsia="en-GB"/>
        </w:rPr>
        <w:t>.</w:t>
      </w:r>
    </w:p>
    <w:p w14:paraId="50787F99" w14:textId="167E97B9" w:rsidR="00A53F7D" w:rsidRPr="00AA6D19" w:rsidDel="00D32C9A" w:rsidRDefault="00A53F7D" w:rsidP="00A53F7D">
      <w:pPr>
        <w:pStyle w:val="Body"/>
        <w:rPr>
          <w:del w:id="82" w:author="Carol Nichols" w:date="2022-08-29T20:20:00Z"/>
          <w:lang w:eastAsia="en-GB"/>
        </w:rPr>
      </w:pPr>
      <w:r w:rsidRPr="00AA6D19">
        <w:rPr>
          <w:lang w:eastAsia="en-GB"/>
        </w:rPr>
        <w:t>The</w:t>
      </w:r>
      <w:r>
        <w:rPr>
          <w:lang w:eastAsia="en-GB"/>
        </w:rPr>
        <w:t xml:space="preserve"> </w:t>
      </w:r>
      <w:r w:rsidRPr="00E25C29">
        <w:rPr>
          <w:rStyle w:val="Literal"/>
        </w:rPr>
        <w:t>Default</w:t>
      </w:r>
      <w:r>
        <w:t xml:space="preserve"> </w:t>
      </w:r>
      <w:r w:rsidRPr="00AA6D19">
        <w:t>trait</w:t>
      </w:r>
      <w:r>
        <w:t xml:space="preserve"> </w:t>
      </w:r>
      <w:r w:rsidRPr="00AA6D19">
        <w:t>is</w:t>
      </w:r>
      <w:r>
        <w:t xml:space="preserve"> </w:t>
      </w:r>
      <w:r w:rsidRPr="00AA6D19">
        <w:t>required</w:t>
      </w:r>
      <w:r>
        <w:t xml:space="preserve"> </w:t>
      </w:r>
      <w:r w:rsidRPr="00AA6D19">
        <w:t>when</w:t>
      </w:r>
      <w:r>
        <w:t xml:space="preserve"> </w:t>
      </w:r>
      <w:r w:rsidRPr="00AA6D19">
        <w:t>you</w:t>
      </w:r>
      <w:r>
        <w:t xml:space="preserve"> </w:t>
      </w:r>
      <w:r w:rsidRPr="00AA6D19">
        <w:t>use</w:t>
      </w:r>
      <w:r>
        <w:t xml:space="preserve"> </w:t>
      </w:r>
      <w:r w:rsidRPr="00AA6D19">
        <w:t>the</w:t>
      </w:r>
      <w:r>
        <w:t xml:space="preserve"> </w:t>
      </w:r>
      <w:r w:rsidRPr="00AA6D19">
        <w:t>method</w:t>
      </w:r>
      <w:r>
        <w:t xml:space="preserve"> </w:t>
      </w:r>
      <w:r w:rsidRPr="00E25C29">
        <w:rPr>
          <w:rStyle w:val="Literal"/>
        </w:rPr>
        <w:t>unwrap_or_default</w:t>
      </w:r>
      <w:r>
        <w:t xml:space="preserve"> </w:t>
      </w:r>
      <w:r w:rsidRPr="00AA6D19">
        <w:t>on</w:t>
      </w:r>
      <w:r>
        <w:t xml:space="preserve"> </w:t>
      </w:r>
      <w:r w:rsidRPr="00E25C29">
        <w:rPr>
          <w:rStyle w:val="Literal"/>
        </w:rPr>
        <w:t>Option&lt;T&gt;</w:t>
      </w:r>
      <w:r>
        <w:t xml:space="preserve"> </w:t>
      </w:r>
      <w:r w:rsidRPr="00AA6D19">
        <w:t>instances,</w:t>
      </w:r>
      <w:r>
        <w:t xml:space="preserve"> </w:t>
      </w:r>
      <w:r w:rsidRPr="00AA6D19">
        <w:t>for</w:t>
      </w:r>
      <w:r>
        <w:t xml:space="preserve"> </w:t>
      </w:r>
      <w:r w:rsidRPr="00AA6D19">
        <w:t>example.</w:t>
      </w:r>
      <w:r>
        <w:t xml:space="preserve"> </w:t>
      </w:r>
      <w:r w:rsidRPr="00AA6D19">
        <w:t>If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Option&lt;T&gt;</w:t>
      </w:r>
      <w:r>
        <w:t xml:space="preserve"> </w:t>
      </w:r>
      <w:r w:rsidRPr="00AA6D19">
        <w:t>is</w:t>
      </w:r>
      <w:r>
        <w:t xml:space="preserve"> </w:t>
      </w:r>
      <w:r w:rsidRPr="00E25C29">
        <w:rPr>
          <w:rStyle w:val="Literal"/>
        </w:rPr>
        <w:t>None</w:t>
      </w:r>
      <w:r w:rsidRPr="00AA6D19">
        <w:t>,</w:t>
      </w:r>
      <w:r>
        <w:t xml:space="preserve"> </w:t>
      </w:r>
      <w:r w:rsidRPr="00AA6D19">
        <w:t>the</w:t>
      </w:r>
      <w:r>
        <w:t xml:space="preserve"> </w:t>
      </w:r>
      <w:r w:rsidRPr="00AA6D19">
        <w:t>method</w:t>
      </w:r>
      <w:r>
        <w:t xml:space="preserve"> </w:t>
      </w:r>
      <w:r w:rsidRPr="00E25C29">
        <w:rPr>
          <w:rStyle w:val="Literal"/>
        </w:rPr>
        <w:t>unwrap_or_default</w:t>
      </w:r>
      <w:r>
        <w:t xml:space="preserve"> </w:t>
      </w:r>
      <w:r w:rsidRPr="00AA6D19">
        <w:t>will</w:t>
      </w:r>
      <w:r>
        <w:t xml:space="preserve"> </w:t>
      </w:r>
      <w:r w:rsidRPr="00AA6D19">
        <w:t>return</w:t>
      </w:r>
      <w:r>
        <w:t xml:space="preserve"> </w:t>
      </w:r>
      <w:r w:rsidRPr="00AA6D19">
        <w:t>the</w:t>
      </w:r>
      <w:r>
        <w:t xml:space="preserve"> </w:t>
      </w:r>
      <w:r w:rsidRPr="00AA6D19">
        <w:t>result</w:t>
      </w:r>
      <w:r>
        <w:t xml:space="preserve"> </w:t>
      </w:r>
      <w:r w:rsidRPr="00AA6D19">
        <w:t>of</w:t>
      </w:r>
      <w:r>
        <w:t xml:space="preserve"> </w:t>
      </w:r>
      <w:r w:rsidRPr="00E25C29">
        <w:rPr>
          <w:rStyle w:val="Literal"/>
        </w:rPr>
        <w:t>Default::default</w:t>
      </w:r>
      <w:r>
        <w:t xml:space="preserve"> </w:t>
      </w:r>
      <w:r w:rsidRPr="00AA6D19">
        <w:t>for</w:t>
      </w:r>
      <w:r>
        <w:t xml:space="preserve"> </w:t>
      </w:r>
      <w:r w:rsidRPr="00AA6D19">
        <w:t>the</w:t>
      </w:r>
      <w:r>
        <w:t xml:space="preserve"> </w:t>
      </w:r>
      <w:r w:rsidRPr="00AA6D19">
        <w:t>type</w:t>
      </w:r>
      <w:r>
        <w:t xml:space="preserve"> </w:t>
      </w:r>
      <w:r w:rsidRPr="00E25C29">
        <w:rPr>
          <w:rStyle w:val="Literal"/>
        </w:rPr>
        <w:t>T</w:t>
      </w:r>
      <w:r>
        <w:t xml:space="preserve"> </w:t>
      </w:r>
      <w:r w:rsidRPr="00AA6D19">
        <w:t>stored</w:t>
      </w:r>
      <w:r>
        <w:t xml:space="preserve"> </w:t>
      </w:r>
      <w:r w:rsidRPr="00AA6D19">
        <w:t>in</w:t>
      </w:r>
      <w:r>
        <w:t xml:space="preserve"> </w:t>
      </w:r>
      <w:r w:rsidRPr="00AA6D19">
        <w:t>the</w:t>
      </w:r>
      <w:r>
        <w:t xml:space="preserve"> </w:t>
      </w:r>
      <w:r w:rsidRPr="00E25C29">
        <w:rPr>
          <w:rStyle w:val="Literal"/>
        </w:rPr>
        <w:t>Option&lt;T&gt;</w:t>
      </w:r>
      <w:r w:rsidRPr="00AA6D19">
        <w:rPr>
          <w:lang w:eastAsia="en-GB"/>
        </w:rPr>
        <w:t>.</w:t>
      </w:r>
      <w:ins w:id="83" w:author="Carol Nichols" w:date="2022-08-30T19:47:00Z">
        <w:r w:rsidR="00653341">
          <w:fldChar w:fldCharType="begin"/>
        </w:r>
        <w:r w:rsidR="00653341">
          <w:instrText xml:space="preserve"> XE "Default trait</w:instrText>
        </w:r>
        <w:r w:rsidR="00653341" w:rsidRPr="00BE574B">
          <w:instrText xml:space="preserve"> </w:instrText>
        </w:r>
        <w:r w:rsidR="00653341">
          <w:instrText>end</w:instrText>
        </w:r>
        <w:r w:rsidR="00653341" w:rsidRPr="00BE574B">
          <w:instrText>Range</w:instrText>
        </w:r>
        <w:r w:rsidR="00653341">
          <w:instrText xml:space="preserve">" </w:instrText>
        </w:r>
        <w:r w:rsidR="00653341">
          <w:fldChar w:fldCharType="end"/>
        </w:r>
      </w:ins>
      <w:ins w:id="84" w:author="Carol Nichols" w:date="2022-08-30T19:43:00Z">
        <w:r w:rsidR="00655D39">
          <w:fldChar w:fldCharType="begin"/>
        </w:r>
        <w:r w:rsidR="00655D39">
          <w:instrText xml:space="preserve"> XE "</w:instrText>
        </w:r>
        <w:r w:rsidR="00655D39" w:rsidRPr="00BE574B">
          <w:instrText xml:space="preserve">derive annotation </w:instrText>
        </w:r>
        <w:r w:rsidR="00655D39">
          <w:instrText>end</w:instrText>
        </w:r>
        <w:r w:rsidR="00655D39" w:rsidRPr="00BE574B">
          <w:instrText>Range</w:instrText>
        </w:r>
        <w:r w:rsidR="00655D39">
          <w:instrText xml:space="preserve">" </w:instrText>
        </w:r>
        <w:r w:rsidR="00655D39">
          <w:fldChar w:fldCharType="end"/>
        </w:r>
      </w:ins>
    </w:p>
    <w:p w14:paraId="7A32332D" w14:textId="77777777" w:rsidR="00053E72" w:rsidRPr="00E9120D" w:rsidRDefault="00053E72">
      <w:pPr>
        <w:pStyle w:val="Body"/>
        <w:pPrChange w:id="85" w:author="Carol Nichols" w:date="2022-08-29T20:20:00Z">
          <w:pPr>
            <w:pStyle w:val="NoParagraphStyle"/>
          </w:pPr>
        </w:pPrChange>
      </w:pPr>
    </w:p>
    <w:sectPr w:rsidR="00053E72" w:rsidRPr="00E9120D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1" w:author="Audrey Doyle" w:date="2022-08-07T15:03:00Z" w:initials="A">
    <w:p w14:paraId="2EC82BE8" w14:textId="1D437308" w:rsidR="00C87AB8" w:rsidRDefault="00C87AB8">
      <w:pPr>
        <w:pStyle w:val="CommentText"/>
      </w:pPr>
      <w:r>
        <w:rPr>
          <w:rStyle w:val="CommentReference"/>
        </w:rPr>
        <w:annotationRef/>
      </w:r>
      <w:r>
        <w:t>AU: I’ll update this based on your answer to my query in Chapter 4 regarding this heading.</w:t>
      </w:r>
    </w:p>
  </w:comment>
  <w:comment w:id="42" w:author="Carol Nichols" w:date="2022-08-29T20:21:00Z" w:initials="CN">
    <w:p w14:paraId="5F4F7367" w14:textId="77777777" w:rsidR="00937727" w:rsidRDefault="00937727" w:rsidP="00510D31">
      <w:r>
        <w:rPr>
          <w:rStyle w:val="CommentReference"/>
        </w:rPr>
        <w:annotationRef/>
      </w:r>
      <w:r>
        <w:rPr>
          <w:sz w:val="20"/>
          <w:szCs w:val="20"/>
        </w:rPr>
        <w:t>Done, check me!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EC82BE8" w15:done="0"/>
  <w15:commentEx w15:paraId="5F4F7367" w15:paraIdParent="2EC82BE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A52B5" w16cex:dateUtc="2022-08-07T19:03:00Z"/>
  <w16cex:commentExtensible w16cex:durableId="26B79E60" w16cex:dateUtc="2022-08-30T00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EC82BE8" w16cid:durableId="269A52B5"/>
  <w16cid:commentId w16cid:paraId="5F4F7367" w16cid:durableId="26B79E6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47DC0" w14:textId="77777777" w:rsidR="00604FEE" w:rsidRDefault="00604FEE" w:rsidP="009E51C3">
      <w:pPr>
        <w:spacing w:after="0" w:line="240" w:lineRule="auto"/>
      </w:pPr>
      <w:r>
        <w:separator/>
      </w:r>
    </w:p>
  </w:endnote>
  <w:endnote w:type="continuationSeparator" w:id="0">
    <w:p w14:paraId="2BBD8C5C" w14:textId="77777777" w:rsidR="00604FEE" w:rsidRDefault="00604FEE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5A170" w14:textId="77777777" w:rsidR="00604FEE" w:rsidRDefault="00604FEE" w:rsidP="009E51C3">
      <w:pPr>
        <w:spacing w:after="0" w:line="240" w:lineRule="auto"/>
      </w:pPr>
      <w:r>
        <w:separator/>
      </w:r>
    </w:p>
  </w:footnote>
  <w:footnote w:type="continuationSeparator" w:id="0">
    <w:p w14:paraId="5DA24658" w14:textId="77777777" w:rsidR="00604FEE" w:rsidRDefault="00604FEE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A06CE6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D6FC24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9A80C46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E168B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7ECA0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33DCE6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D142B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43EA8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8A4D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00CAA2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0E015DEE"/>
    <w:multiLevelType w:val="multilevel"/>
    <w:tmpl w:val="9000E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CFB6E03"/>
    <w:multiLevelType w:val="multilevel"/>
    <w:tmpl w:val="706E9F88"/>
    <w:styleLink w:val="ChapterNumbering"/>
    <w:lvl w:ilvl="0">
      <w:start w:val="1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6292768"/>
    <w:multiLevelType w:val="multilevel"/>
    <w:tmpl w:val="706E9F88"/>
    <w:numStyleLink w:val="ChapterNumbering"/>
  </w:abstractNum>
  <w:abstractNum w:abstractNumId="16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8" w15:restartNumberingAfterBreak="0">
    <w:nsid w:val="30170EFD"/>
    <w:multiLevelType w:val="multilevel"/>
    <w:tmpl w:val="78944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5261F33"/>
    <w:multiLevelType w:val="multilevel"/>
    <w:tmpl w:val="597A2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F829CF"/>
    <w:multiLevelType w:val="multilevel"/>
    <w:tmpl w:val="706E9F88"/>
    <w:numStyleLink w:val="ChapterNumbering"/>
  </w:abstractNum>
  <w:abstractNum w:abstractNumId="23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A05430F"/>
    <w:multiLevelType w:val="multilevel"/>
    <w:tmpl w:val="8D5EE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917993"/>
    <w:multiLevelType w:val="multilevel"/>
    <w:tmpl w:val="9F74B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82435D"/>
    <w:multiLevelType w:val="multilevel"/>
    <w:tmpl w:val="32DA5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A295794"/>
    <w:multiLevelType w:val="multilevel"/>
    <w:tmpl w:val="706E9F88"/>
    <w:numStyleLink w:val="ChapterNumbering"/>
  </w:abstractNum>
  <w:num w:numId="1" w16cid:durableId="1433671816">
    <w:abstractNumId w:val="13"/>
  </w:num>
  <w:num w:numId="2" w16cid:durableId="385304103">
    <w:abstractNumId w:val="23"/>
  </w:num>
  <w:num w:numId="3" w16cid:durableId="1701390650">
    <w:abstractNumId w:val="27"/>
  </w:num>
  <w:num w:numId="4" w16cid:durableId="563373197">
    <w:abstractNumId w:val="17"/>
  </w:num>
  <w:num w:numId="5" w16cid:durableId="44761907">
    <w:abstractNumId w:val="25"/>
  </w:num>
  <w:num w:numId="6" w16cid:durableId="1101072290">
    <w:abstractNumId w:val="16"/>
  </w:num>
  <w:num w:numId="7" w16cid:durableId="1629897676">
    <w:abstractNumId w:val="21"/>
  </w:num>
  <w:num w:numId="8" w16cid:durableId="650138380">
    <w:abstractNumId w:val="28"/>
  </w:num>
  <w:num w:numId="9" w16cid:durableId="2021807744">
    <w:abstractNumId w:val="20"/>
  </w:num>
  <w:num w:numId="10" w16cid:durableId="716858717">
    <w:abstractNumId w:val="14"/>
  </w:num>
  <w:num w:numId="11" w16cid:durableId="344014094">
    <w:abstractNumId w:val="11"/>
  </w:num>
  <w:num w:numId="12" w16cid:durableId="1995179777">
    <w:abstractNumId w:val="15"/>
  </w:num>
  <w:num w:numId="13" w16cid:durableId="2136212814">
    <w:abstractNumId w:val="30"/>
  </w:num>
  <w:num w:numId="14" w16cid:durableId="1485704533">
    <w:abstractNumId w:val="0"/>
  </w:num>
  <w:num w:numId="15" w16cid:durableId="1716389067">
    <w:abstractNumId w:val="22"/>
  </w:num>
  <w:num w:numId="16" w16cid:durableId="968438762">
    <w:abstractNumId w:val="18"/>
  </w:num>
  <w:num w:numId="17" w16cid:durableId="1486698736">
    <w:abstractNumId w:val="29"/>
  </w:num>
  <w:num w:numId="18" w16cid:durableId="201750369">
    <w:abstractNumId w:val="12"/>
  </w:num>
  <w:num w:numId="19" w16cid:durableId="370110202">
    <w:abstractNumId w:val="26"/>
  </w:num>
  <w:num w:numId="20" w16cid:durableId="966203192">
    <w:abstractNumId w:val="19"/>
  </w:num>
  <w:num w:numId="21" w16cid:durableId="42413229">
    <w:abstractNumId w:val="24"/>
  </w:num>
  <w:num w:numId="22" w16cid:durableId="436100484">
    <w:abstractNumId w:val="10"/>
  </w:num>
  <w:num w:numId="23" w16cid:durableId="1404180605">
    <w:abstractNumId w:val="8"/>
  </w:num>
  <w:num w:numId="24" w16cid:durableId="657658890">
    <w:abstractNumId w:val="7"/>
  </w:num>
  <w:num w:numId="25" w16cid:durableId="1922594694">
    <w:abstractNumId w:val="6"/>
  </w:num>
  <w:num w:numId="26" w16cid:durableId="620457871">
    <w:abstractNumId w:val="5"/>
  </w:num>
  <w:num w:numId="27" w16cid:durableId="27799143">
    <w:abstractNumId w:val="9"/>
  </w:num>
  <w:num w:numId="28" w16cid:durableId="1547641753">
    <w:abstractNumId w:val="4"/>
  </w:num>
  <w:num w:numId="29" w16cid:durableId="1560358170">
    <w:abstractNumId w:val="3"/>
  </w:num>
  <w:num w:numId="30" w16cid:durableId="105931568">
    <w:abstractNumId w:val="2"/>
  </w:num>
  <w:num w:numId="31" w16cid:durableId="5131534">
    <w:abstractNumId w:val="1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  <w15:person w15:author="Audrey Doyle">
    <w15:presenceInfo w15:providerId="None" w15:userId="Audrey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SystemFonts/>
  <w:bordersDoNotSurroundHeader/>
  <w:bordersDoNotSurroundFooter/>
  <w:attachedTemplate r:id="rId1"/>
  <w:linkStyles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F7D"/>
    <w:rsid w:val="0001390B"/>
    <w:rsid w:val="00013A0F"/>
    <w:rsid w:val="00015785"/>
    <w:rsid w:val="000251C2"/>
    <w:rsid w:val="00026A3C"/>
    <w:rsid w:val="00027719"/>
    <w:rsid w:val="00032AFB"/>
    <w:rsid w:val="00035713"/>
    <w:rsid w:val="00044C60"/>
    <w:rsid w:val="0005012C"/>
    <w:rsid w:val="00052436"/>
    <w:rsid w:val="00053E72"/>
    <w:rsid w:val="00057F86"/>
    <w:rsid w:val="0006127C"/>
    <w:rsid w:val="000667BA"/>
    <w:rsid w:val="000711B8"/>
    <w:rsid w:val="00071727"/>
    <w:rsid w:val="0007352C"/>
    <w:rsid w:val="000735A6"/>
    <w:rsid w:val="000775C2"/>
    <w:rsid w:val="00077AD8"/>
    <w:rsid w:val="00080824"/>
    <w:rsid w:val="000934C9"/>
    <w:rsid w:val="00093911"/>
    <w:rsid w:val="00094EDE"/>
    <w:rsid w:val="000B0A4A"/>
    <w:rsid w:val="000B6D77"/>
    <w:rsid w:val="000C187B"/>
    <w:rsid w:val="000C3488"/>
    <w:rsid w:val="000C4DBF"/>
    <w:rsid w:val="000E23FE"/>
    <w:rsid w:val="000E291C"/>
    <w:rsid w:val="000E7CB5"/>
    <w:rsid w:val="000F14AB"/>
    <w:rsid w:val="000F70F5"/>
    <w:rsid w:val="000F719F"/>
    <w:rsid w:val="00107966"/>
    <w:rsid w:val="00110424"/>
    <w:rsid w:val="00112E75"/>
    <w:rsid w:val="00113E0A"/>
    <w:rsid w:val="00122DE8"/>
    <w:rsid w:val="00123638"/>
    <w:rsid w:val="00131BCD"/>
    <w:rsid w:val="00133123"/>
    <w:rsid w:val="001435B6"/>
    <w:rsid w:val="00147C28"/>
    <w:rsid w:val="001549E3"/>
    <w:rsid w:val="0015557B"/>
    <w:rsid w:val="0017571A"/>
    <w:rsid w:val="00176833"/>
    <w:rsid w:val="00176BE2"/>
    <w:rsid w:val="001862DB"/>
    <w:rsid w:val="00196CDD"/>
    <w:rsid w:val="001A00A3"/>
    <w:rsid w:val="001A12D4"/>
    <w:rsid w:val="001A6DE7"/>
    <w:rsid w:val="001B64F2"/>
    <w:rsid w:val="001B66C5"/>
    <w:rsid w:val="001C4586"/>
    <w:rsid w:val="001C46B3"/>
    <w:rsid w:val="001C72D3"/>
    <w:rsid w:val="001D0557"/>
    <w:rsid w:val="001D1FC4"/>
    <w:rsid w:val="001E0123"/>
    <w:rsid w:val="001E211C"/>
    <w:rsid w:val="001E24F0"/>
    <w:rsid w:val="001E4986"/>
    <w:rsid w:val="001F00C3"/>
    <w:rsid w:val="001F720A"/>
    <w:rsid w:val="001F79DD"/>
    <w:rsid w:val="0020456C"/>
    <w:rsid w:val="0020599A"/>
    <w:rsid w:val="0020674F"/>
    <w:rsid w:val="0021177D"/>
    <w:rsid w:val="002144B4"/>
    <w:rsid w:val="002147BC"/>
    <w:rsid w:val="00217DAE"/>
    <w:rsid w:val="0022057D"/>
    <w:rsid w:val="00227396"/>
    <w:rsid w:val="002334CD"/>
    <w:rsid w:val="002344F6"/>
    <w:rsid w:val="0023524F"/>
    <w:rsid w:val="00241E83"/>
    <w:rsid w:val="00242BEC"/>
    <w:rsid w:val="00242D20"/>
    <w:rsid w:val="00243174"/>
    <w:rsid w:val="00246E16"/>
    <w:rsid w:val="002526D6"/>
    <w:rsid w:val="002550CC"/>
    <w:rsid w:val="002566A8"/>
    <w:rsid w:val="002859D4"/>
    <w:rsid w:val="002A3BF5"/>
    <w:rsid w:val="002A5CBE"/>
    <w:rsid w:val="002A6483"/>
    <w:rsid w:val="002A6D62"/>
    <w:rsid w:val="002B0301"/>
    <w:rsid w:val="002B1A69"/>
    <w:rsid w:val="002B4897"/>
    <w:rsid w:val="002C0783"/>
    <w:rsid w:val="002C0D80"/>
    <w:rsid w:val="002C52AD"/>
    <w:rsid w:val="002C6237"/>
    <w:rsid w:val="002C7F1F"/>
    <w:rsid w:val="002D1A1E"/>
    <w:rsid w:val="002D7706"/>
    <w:rsid w:val="002E5B13"/>
    <w:rsid w:val="002F5749"/>
    <w:rsid w:val="0030255A"/>
    <w:rsid w:val="00305E4C"/>
    <w:rsid w:val="00311803"/>
    <w:rsid w:val="0031369A"/>
    <w:rsid w:val="00315822"/>
    <w:rsid w:val="003203B1"/>
    <w:rsid w:val="00327BBA"/>
    <w:rsid w:val="00332C96"/>
    <w:rsid w:val="003345E1"/>
    <w:rsid w:val="0034529B"/>
    <w:rsid w:val="00346FA5"/>
    <w:rsid w:val="003562F5"/>
    <w:rsid w:val="00361247"/>
    <w:rsid w:val="00361659"/>
    <w:rsid w:val="00363101"/>
    <w:rsid w:val="00364DBD"/>
    <w:rsid w:val="0036522B"/>
    <w:rsid w:val="00365337"/>
    <w:rsid w:val="003658CD"/>
    <w:rsid w:val="00365995"/>
    <w:rsid w:val="00365E20"/>
    <w:rsid w:val="003669A4"/>
    <w:rsid w:val="00366FA4"/>
    <w:rsid w:val="00367B4B"/>
    <w:rsid w:val="00372150"/>
    <w:rsid w:val="00374719"/>
    <w:rsid w:val="00375BC0"/>
    <w:rsid w:val="00381CF1"/>
    <w:rsid w:val="00390955"/>
    <w:rsid w:val="003A0015"/>
    <w:rsid w:val="003A064A"/>
    <w:rsid w:val="003A3EF8"/>
    <w:rsid w:val="003A50D7"/>
    <w:rsid w:val="003B5A44"/>
    <w:rsid w:val="003B5D4D"/>
    <w:rsid w:val="003C2061"/>
    <w:rsid w:val="003D488F"/>
    <w:rsid w:val="003D5202"/>
    <w:rsid w:val="003D6DE4"/>
    <w:rsid w:val="003D747E"/>
    <w:rsid w:val="003E0F89"/>
    <w:rsid w:val="003E1373"/>
    <w:rsid w:val="003E14B9"/>
    <w:rsid w:val="003E3322"/>
    <w:rsid w:val="003E599B"/>
    <w:rsid w:val="003F1CE6"/>
    <w:rsid w:val="00400E94"/>
    <w:rsid w:val="004058D0"/>
    <w:rsid w:val="004071DB"/>
    <w:rsid w:val="004172EA"/>
    <w:rsid w:val="00417DD9"/>
    <w:rsid w:val="004206BB"/>
    <w:rsid w:val="00440082"/>
    <w:rsid w:val="004402EF"/>
    <w:rsid w:val="0044402D"/>
    <w:rsid w:val="004447CD"/>
    <w:rsid w:val="00447693"/>
    <w:rsid w:val="004517BC"/>
    <w:rsid w:val="004538CA"/>
    <w:rsid w:val="00453B32"/>
    <w:rsid w:val="00463BEA"/>
    <w:rsid w:val="00467FAB"/>
    <w:rsid w:val="00470D3B"/>
    <w:rsid w:val="00472501"/>
    <w:rsid w:val="0047597D"/>
    <w:rsid w:val="00476611"/>
    <w:rsid w:val="00481771"/>
    <w:rsid w:val="00481D42"/>
    <w:rsid w:val="00482052"/>
    <w:rsid w:val="00482144"/>
    <w:rsid w:val="00486016"/>
    <w:rsid w:val="00487DA8"/>
    <w:rsid w:val="00490895"/>
    <w:rsid w:val="004970AD"/>
    <w:rsid w:val="004A0FEF"/>
    <w:rsid w:val="004A111C"/>
    <w:rsid w:val="004A4C8E"/>
    <w:rsid w:val="004B0722"/>
    <w:rsid w:val="004B1D1D"/>
    <w:rsid w:val="004B2A94"/>
    <w:rsid w:val="004B6F2A"/>
    <w:rsid w:val="004C2396"/>
    <w:rsid w:val="004C7002"/>
    <w:rsid w:val="004D1133"/>
    <w:rsid w:val="004D4BB9"/>
    <w:rsid w:val="004F3FC9"/>
    <w:rsid w:val="0050058C"/>
    <w:rsid w:val="005056A5"/>
    <w:rsid w:val="00506CE0"/>
    <w:rsid w:val="0051294E"/>
    <w:rsid w:val="0052787B"/>
    <w:rsid w:val="0053177C"/>
    <w:rsid w:val="00537277"/>
    <w:rsid w:val="00537F3B"/>
    <w:rsid w:val="00542141"/>
    <w:rsid w:val="005425C3"/>
    <w:rsid w:val="00564355"/>
    <w:rsid w:val="005815A2"/>
    <w:rsid w:val="00590D30"/>
    <w:rsid w:val="005921CC"/>
    <w:rsid w:val="005A540F"/>
    <w:rsid w:val="005B0DE0"/>
    <w:rsid w:val="005B3B2F"/>
    <w:rsid w:val="005B4E15"/>
    <w:rsid w:val="005B6575"/>
    <w:rsid w:val="005C00B7"/>
    <w:rsid w:val="005C0697"/>
    <w:rsid w:val="005C235D"/>
    <w:rsid w:val="005C6B82"/>
    <w:rsid w:val="005C7488"/>
    <w:rsid w:val="005D7B00"/>
    <w:rsid w:val="005E2D6A"/>
    <w:rsid w:val="005E6C7C"/>
    <w:rsid w:val="005F0095"/>
    <w:rsid w:val="005F723C"/>
    <w:rsid w:val="006016B6"/>
    <w:rsid w:val="00604FEE"/>
    <w:rsid w:val="0060703D"/>
    <w:rsid w:val="00612294"/>
    <w:rsid w:val="00613CDB"/>
    <w:rsid w:val="0061736D"/>
    <w:rsid w:val="00617CC3"/>
    <w:rsid w:val="00622ECD"/>
    <w:rsid w:val="006247E0"/>
    <w:rsid w:val="00626EFB"/>
    <w:rsid w:val="0064266A"/>
    <w:rsid w:val="00643DED"/>
    <w:rsid w:val="00653341"/>
    <w:rsid w:val="006544D9"/>
    <w:rsid w:val="00655D39"/>
    <w:rsid w:val="00657AC8"/>
    <w:rsid w:val="00657ED5"/>
    <w:rsid w:val="0066266A"/>
    <w:rsid w:val="00671281"/>
    <w:rsid w:val="0067441B"/>
    <w:rsid w:val="00676E67"/>
    <w:rsid w:val="00682266"/>
    <w:rsid w:val="00682513"/>
    <w:rsid w:val="006944F2"/>
    <w:rsid w:val="006A08DE"/>
    <w:rsid w:val="006A0D4C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50A5"/>
    <w:rsid w:val="006E19DE"/>
    <w:rsid w:val="006E2076"/>
    <w:rsid w:val="006E4E4F"/>
    <w:rsid w:val="006E7E5E"/>
    <w:rsid w:val="0070020A"/>
    <w:rsid w:val="0070241D"/>
    <w:rsid w:val="0070439E"/>
    <w:rsid w:val="0071206E"/>
    <w:rsid w:val="00715B75"/>
    <w:rsid w:val="00716BA2"/>
    <w:rsid w:val="00717DFA"/>
    <w:rsid w:val="007238EB"/>
    <w:rsid w:val="00730B5D"/>
    <w:rsid w:val="00730B77"/>
    <w:rsid w:val="00733799"/>
    <w:rsid w:val="0073414B"/>
    <w:rsid w:val="0073437F"/>
    <w:rsid w:val="007355AA"/>
    <w:rsid w:val="00742939"/>
    <w:rsid w:val="007450FA"/>
    <w:rsid w:val="00745C17"/>
    <w:rsid w:val="00750B65"/>
    <w:rsid w:val="0075103F"/>
    <w:rsid w:val="00762C75"/>
    <w:rsid w:val="00764367"/>
    <w:rsid w:val="007743B3"/>
    <w:rsid w:val="00783976"/>
    <w:rsid w:val="00785E73"/>
    <w:rsid w:val="007A02E7"/>
    <w:rsid w:val="007A4E19"/>
    <w:rsid w:val="007C14A2"/>
    <w:rsid w:val="007C4313"/>
    <w:rsid w:val="007D2CFA"/>
    <w:rsid w:val="007D72AB"/>
    <w:rsid w:val="007E645A"/>
    <w:rsid w:val="007F0435"/>
    <w:rsid w:val="007F0869"/>
    <w:rsid w:val="007F2153"/>
    <w:rsid w:val="00804A89"/>
    <w:rsid w:val="008052EE"/>
    <w:rsid w:val="00806332"/>
    <w:rsid w:val="00820E35"/>
    <w:rsid w:val="0082136E"/>
    <w:rsid w:val="008216C9"/>
    <w:rsid w:val="0082602F"/>
    <w:rsid w:val="00830E4B"/>
    <w:rsid w:val="00833DD2"/>
    <w:rsid w:val="00840668"/>
    <w:rsid w:val="00841DE8"/>
    <w:rsid w:val="00843258"/>
    <w:rsid w:val="0084557D"/>
    <w:rsid w:val="00855038"/>
    <w:rsid w:val="0085646C"/>
    <w:rsid w:val="0085795C"/>
    <w:rsid w:val="00862650"/>
    <w:rsid w:val="00864068"/>
    <w:rsid w:val="00870319"/>
    <w:rsid w:val="008707C4"/>
    <w:rsid w:val="008756F7"/>
    <w:rsid w:val="0088465E"/>
    <w:rsid w:val="00887377"/>
    <w:rsid w:val="00897027"/>
    <w:rsid w:val="008A6550"/>
    <w:rsid w:val="008A6644"/>
    <w:rsid w:val="008B0201"/>
    <w:rsid w:val="008B7FAB"/>
    <w:rsid w:val="008C40D2"/>
    <w:rsid w:val="008C4402"/>
    <w:rsid w:val="008D25A2"/>
    <w:rsid w:val="008D429A"/>
    <w:rsid w:val="008D733E"/>
    <w:rsid w:val="008E14B1"/>
    <w:rsid w:val="008E3335"/>
    <w:rsid w:val="008F2055"/>
    <w:rsid w:val="008F39BA"/>
    <w:rsid w:val="008F3B3D"/>
    <w:rsid w:val="008F408C"/>
    <w:rsid w:val="008F47F3"/>
    <w:rsid w:val="008F5D0D"/>
    <w:rsid w:val="008F6006"/>
    <w:rsid w:val="008F740F"/>
    <w:rsid w:val="009001D3"/>
    <w:rsid w:val="00904342"/>
    <w:rsid w:val="0090456C"/>
    <w:rsid w:val="00904D9B"/>
    <w:rsid w:val="009109BE"/>
    <w:rsid w:val="00916D35"/>
    <w:rsid w:val="00924579"/>
    <w:rsid w:val="00925C5B"/>
    <w:rsid w:val="00937727"/>
    <w:rsid w:val="0094246A"/>
    <w:rsid w:val="00944D4F"/>
    <w:rsid w:val="00945D9B"/>
    <w:rsid w:val="0094655E"/>
    <w:rsid w:val="009511DE"/>
    <w:rsid w:val="009564B5"/>
    <w:rsid w:val="009567D8"/>
    <w:rsid w:val="00956DBD"/>
    <w:rsid w:val="009603A7"/>
    <w:rsid w:val="0096212C"/>
    <w:rsid w:val="009641CC"/>
    <w:rsid w:val="00965C70"/>
    <w:rsid w:val="00967DE5"/>
    <w:rsid w:val="009701B8"/>
    <w:rsid w:val="0097167B"/>
    <w:rsid w:val="00974F08"/>
    <w:rsid w:val="00982443"/>
    <w:rsid w:val="0098334B"/>
    <w:rsid w:val="00984C3D"/>
    <w:rsid w:val="009923A2"/>
    <w:rsid w:val="009A19EF"/>
    <w:rsid w:val="009A3B37"/>
    <w:rsid w:val="009B1EF8"/>
    <w:rsid w:val="009B2041"/>
    <w:rsid w:val="009B531B"/>
    <w:rsid w:val="009C6925"/>
    <w:rsid w:val="009D45B8"/>
    <w:rsid w:val="009E27BB"/>
    <w:rsid w:val="009E4B52"/>
    <w:rsid w:val="009E51C3"/>
    <w:rsid w:val="009F1B4C"/>
    <w:rsid w:val="00A01D6E"/>
    <w:rsid w:val="00A02E74"/>
    <w:rsid w:val="00A0695F"/>
    <w:rsid w:val="00A14A3B"/>
    <w:rsid w:val="00A21298"/>
    <w:rsid w:val="00A22A11"/>
    <w:rsid w:val="00A23CA6"/>
    <w:rsid w:val="00A35550"/>
    <w:rsid w:val="00A35F53"/>
    <w:rsid w:val="00A406BF"/>
    <w:rsid w:val="00A53F7D"/>
    <w:rsid w:val="00A57A54"/>
    <w:rsid w:val="00A620E4"/>
    <w:rsid w:val="00A65E5D"/>
    <w:rsid w:val="00A672A1"/>
    <w:rsid w:val="00A70814"/>
    <w:rsid w:val="00A74546"/>
    <w:rsid w:val="00A7500C"/>
    <w:rsid w:val="00A775E4"/>
    <w:rsid w:val="00A77747"/>
    <w:rsid w:val="00A818AB"/>
    <w:rsid w:val="00A818B7"/>
    <w:rsid w:val="00A818F1"/>
    <w:rsid w:val="00A82095"/>
    <w:rsid w:val="00A82261"/>
    <w:rsid w:val="00A82E6D"/>
    <w:rsid w:val="00A83D4D"/>
    <w:rsid w:val="00A83EAC"/>
    <w:rsid w:val="00A84032"/>
    <w:rsid w:val="00A87FF1"/>
    <w:rsid w:val="00A92356"/>
    <w:rsid w:val="00AB165C"/>
    <w:rsid w:val="00AB6123"/>
    <w:rsid w:val="00AC67B5"/>
    <w:rsid w:val="00AD0472"/>
    <w:rsid w:val="00AE3B2B"/>
    <w:rsid w:val="00AF7569"/>
    <w:rsid w:val="00B0113E"/>
    <w:rsid w:val="00B01F5F"/>
    <w:rsid w:val="00B118BA"/>
    <w:rsid w:val="00B14DBB"/>
    <w:rsid w:val="00B161CA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6EDF"/>
    <w:rsid w:val="00B37E12"/>
    <w:rsid w:val="00B45496"/>
    <w:rsid w:val="00B52F47"/>
    <w:rsid w:val="00B533CF"/>
    <w:rsid w:val="00B5352A"/>
    <w:rsid w:val="00B5535B"/>
    <w:rsid w:val="00B65488"/>
    <w:rsid w:val="00B701FB"/>
    <w:rsid w:val="00B74E83"/>
    <w:rsid w:val="00B762C5"/>
    <w:rsid w:val="00B77D63"/>
    <w:rsid w:val="00B90FD4"/>
    <w:rsid w:val="00B92BF5"/>
    <w:rsid w:val="00B92F52"/>
    <w:rsid w:val="00B930D7"/>
    <w:rsid w:val="00B96D51"/>
    <w:rsid w:val="00B97083"/>
    <w:rsid w:val="00B974C0"/>
    <w:rsid w:val="00BA3B7C"/>
    <w:rsid w:val="00BA5FAF"/>
    <w:rsid w:val="00BB3999"/>
    <w:rsid w:val="00BB692D"/>
    <w:rsid w:val="00BC030B"/>
    <w:rsid w:val="00BC1F31"/>
    <w:rsid w:val="00BE493A"/>
    <w:rsid w:val="00BF0CBA"/>
    <w:rsid w:val="00C032D3"/>
    <w:rsid w:val="00C03EFE"/>
    <w:rsid w:val="00C03F26"/>
    <w:rsid w:val="00C065C7"/>
    <w:rsid w:val="00C12E1F"/>
    <w:rsid w:val="00C13DFC"/>
    <w:rsid w:val="00C15827"/>
    <w:rsid w:val="00C24F13"/>
    <w:rsid w:val="00C2624C"/>
    <w:rsid w:val="00C34375"/>
    <w:rsid w:val="00C3481B"/>
    <w:rsid w:val="00C34DD8"/>
    <w:rsid w:val="00C41485"/>
    <w:rsid w:val="00C41558"/>
    <w:rsid w:val="00C41620"/>
    <w:rsid w:val="00C476ED"/>
    <w:rsid w:val="00C50801"/>
    <w:rsid w:val="00C6086F"/>
    <w:rsid w:val="00C61D2D"/>
    <w:rsid w:val="00C62B55"/>
    <w:rsid w:val="00C72332"/>
    <w:rsid w:val="00C7299D"/>
    <w:rsid w:val="00C741AB"/>
    <w:rsid w:val="00C772AA"/>
    <w:rsid w:val="00C8113A"/>
    <w:rsid w:val="00C82A73"/>
    <w:rsid w:val="00C85F9F"/>
    <w:rsid w:val="00C86215"/>
    <w:rsid w:val="00C87AB8"/>
    <w:rsid w:val="00CA215D"/>
    <w:rsid w:val="00CA2AD1"/>
    <w:rsid w:val="00CA4F4D"/>
    <w:rsid w:val="00CA69C7"/>
    <w:rsid w:val="00CA6B99"/>
    <w:rsid w:val="00CB0816"/>
    <w:rsid w:val="00CB463D"/>
    <w:rsid w:val="00CC58BE"/>
    <w:rsid w:val="00CC73C0"/>
    <w:rsid w:val="00CD1F8C"/>
    <w:rsid w:val="00CD6BEF"/>
    <w:rsid w:val="00CE69F4"/>
    <w:rsid w:val="00CF1C65"/>
    <w:rsid w:val="00CF30A5"/>
    <w:rsid w:val="00CF3F4A"/>
    <w:rsid w:val="00D06BFE"/>
    <w:rsid w:val="00D07795"/>
    <w:rsid w:val="00D12293"/>
    <w:rsid w:val="00D12AF8"/>
    <w:rsid w:val="00D14A5E"/>
    <w:rsid w:val="00D17AE5"/>
    <w:rsid w:val="00D2035D"/>
    <w:rsid w:val="00D2320E"/>
    <w:rsid w:val="00D30D53"/>
    <w:rsid w:val="00D310FF"/>
    <w:rsid w:val="00D32C9A"/>
    <w:rsid w:val="00D379EA"/>
    <w:rsid w:val="00D42C6A"/>
    <w:rsid w:val="00D43395"/>
    <w:rsid w:val="00D52794"/>
    <w:rsid w:val="00D535B5"/>
    <w:rsid w:val="00D5656A"/>
    <w:rsid w:val="00D57AB3"/>
    <w:rsid w:val="00D60E9B"/>
    <w:rsid w:val="00D62983"/>
    <w:rsid w:val="00D658F8"/>
    <w:rsid w:val="00D6667B"/>
    <w:rsid w:val="00D66D93"/>
    <w:rsid w:val="00D71969"/>
    <w:rsid w:val="00D73F8C"/>
    <w:rsid w:val="00D8261A"/>
    <w:rsid w:val="00D85FDB"/>
    <w:rsid w:val="00D86BF0"/>
    <w:rsid w:val="00D87D3A"/>
    <w:rsid w:val="00D97084"/>
    <w:rsid w:val="00D97472"/>
    <w:rsid w:val="00DA0069"/>
    <w:rsid w:val="00DA04A9"/>
    <w:rsid w:val="00DA5D80"/>
    <w:rsid w:val="00DB0D49"/>
    <w:rsid w:val="00DB68B2"/>
    <w:rsid w:val="00DC3496"/>
    <w:rsid w:val="00DC4720"/>
    <w:rsid w:val="00DC5E41"/>
    <w:rsid w:val="00DC7ABF"/>
    <w:rsid w:val="00DD07D5"/>
    <w:rsid w:val="00DE0447"/>
    <w:rsid w:val="00DE1057"/>
    <w:rsid w:val="00DE163C"/>
    <w:rsid w:val="00DF0BEB"/>
    <w:rsid w:val="00DF377E"/>
    <w:rsid w:val="00DF65F0"/>
    <w:rsid w:val="00DF7836"/>
    <w:rsid w:val="00E03D3D"/>
    <w:rsid w:val="00E056C8"/>
    <w:rsid w:val="00E064DD"/>
    <w:rsid w:val="00E06F5A"/>
    <w:rsid w:val="00E1153F"/>
    <w:rsid w:val="00E334C3"/>
    <w:rsid w:val="00E34FDA"/>
    <w:rsid w:val="00E37BF4"/>
    <w:rsid w:val="00E44F4A"/>
    <w:rsid w:val="00E45D9A"/>
    <w:rsid w:val="00E61240"/>
    <w:rsid w:val="00E62067"/>
    <w:rsid w:val="00E6249F"/>
    <w:rsid w:val="00E67EB7"/>
    <w:rsid w:val="00E72FF5"/>
    <w:rsid w:val="00E74571"/>
    <w:rsid w:val="00E81C53"/>
    <w:rsid w:val="00E82299"/>
    <w:rsid w:val="00E85570"/>
    <w:rsid w:val="00E9120D"/>
    <w:rsid w:val="00E94888"/>
    <w:rsid w:val="00E94D17"/>
    <w:rsid w:val="00EA27FC"/>
    <w:rsid w:val="00EA4106"/>
    <w:rsid w:val="00EB023F"/>
    <w:rsid w:val="00EB0D6D"/>
    <w:rsid w:val="00EB1044"/>
    <w:rsid w:val="00EB36E6"/>
    <w:rsid w:val="00EB402C"/>
    <w:rsid w:val="00EB4498"/>
    <w:rsid w:val="00EB6DFA"/>
    <w:rsid w:val="00EB7FD4"/>
    <w:rsid w:val="00EC285A"/>
    <w:rsid w:val="00ED2ED4"/>
    <w:rsid w:val="00ED7E0E"/>
    <w:rsid w:val="00EF3B10"/>
    <w:rsid w:val="00EF3C8E"/>
    <w:rsid w:val="00EF5BD8"/>
    <w:rsid w:val="00EF6C2B"/>
    <w:rsid w:val="00F00ABC"/>
    <w:rsid w:val="00F0320D"/>
    <w:rsid w:val="00F03A8D"/>
    <w:rsid w:val="00F0701B"/>
    <w:rsid w:val="00F17410"/>
    <w:rsid w:val="00F21AA2"/>
    <w:rsid w:val="00F25C31"/>
    <w:rsid w:val="00F26D50"/>
    <w:rsid w:val="00F3323C"/>
    <w:rsid w:val="00F414D0"/>
    <w:rsid w:val="00F45D07"/>
    <w:rsid w:val="00F461ED"/>
    <w:rsid w:val="00F57DCE"/>
    <w:rsid w:val="00F668A2"/>
    <w:rsid w:val="00F71AD2"/>
    <w:rsid w:val="00F7366F"/>
    <w:rsid w:val="00F74BA1"/>
    <w:rsid w:val="00F766EA"/>
    <w:rsid w:val="00F8036A"/>
    <w:rsid w:val="00F825B5"/>
    <w:rsid w:val="00F871D4"/>
    <w:rsid w:val="00F906BC"/>
    <w:rsid w:val="00F90E03"/>
    <w:rsid w:val="00FA0EC9"/>
    <w:rsid w:val="00FA29B4"/>
    <w:rsid w:val="00FA31CD"/>
    <w:rsid w:val="00FA36FB"/>
    <w:rsid w:val="00FA3C0A"/>
    <w:rsid w:val="00FB0DA0"/>
    <w:rsid w:val="00FC17F6"/>
    <w:rsid w:val="00FC18D9"/>
    <w:rsid w:val="00FE59AB"/>
    <w:rsid w:val="00FE5EC5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98FA583"/>
  <w14:defaultImageDpi w14:val="300"/>
  <w15:docId w15:val="{568275F4-417F-42A6-B5AE-F743F4F36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3CF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33CF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33CF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33CF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33CF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33CF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33CF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33CF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33CF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533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B533C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33CF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33CF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33C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33CF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33CF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33CF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B533C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B533CF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B533CF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B533CF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B533CF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B533CF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B533CF"/>
    <w:pPr>
      <w:numPr>
        <w:ilvl w:val="6"/>
        <w:numId w:val="15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B533CF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B533CF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B533CF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B533CF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B533CF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B533CF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B533CF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B533CF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B533CF"/>
    <w:pPr>
      <w:numPr>
        <w:numId w:val="10"/>
      </w:numPr>
    </w:pPr>
  </w:style>
  <w:style w:type="paragraph" w:customStyle="1" w:styleId="HeadA">
    <w:name w:val="HeadA"/>
    <w:qFormat/>
    <w:rsid w:val="00B533CF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B533CF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B533CF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B533CF"/>
    <w:pPr>
      <w:numPr>
        <w:ilvl w:val="4"/>
        <w:numId w:val="15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B533CF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B533CF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B533CF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B533CF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B533CF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B533CF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B533CF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B533CF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B533CF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B533CF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B533CF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B533CF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B533CF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B533CF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B533CF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B533CF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B533CF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B533CF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B533CF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B533CF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B533CF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B533CF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B533CF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B533CF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B533CF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B533CF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B533CF"/>
    <w:rPr>
      <w:rFonts w:ascii="Symbol" w:hAnsi="Symbol"/>
    </w:rPr>
  </w:style>
  <w:style w:type="character" w:customStyle="1" w:styleId="Italic">
    <w:name w:val="Italic"/>
    <w:uiPriority w:val="1"/>
    <w:qFormat/>
    <w:rsid w:val="00B533CF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B533CF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B533CF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B533CF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B533CF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B533CF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B533CF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B533CF"/>
    <w:rPr>
      <w:color w:val="008000"/>
    </w:rPr>
  </w:style>
  <w:style w:type="paragraph" w:customStyle="1" w:styleId="PartNumber">
    <w:name w:val="PartNumber"/>
    <w:qFormat/>
    <w:rsid w:val="00B533CF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B533CF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B533CF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B533CF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B533CF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B533CF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B533CF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B533CF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B533CF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B533CF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B533CF"/>
    <w:rPr>
      <w:b/>
      <w:bCs/>
      <w:color w:val="3366FF"/>
    </w:rPr>
  </w:style>
  <w:style w:type="paragraph" w:customStyle="1" w:styleId="RunInHead">
    <w:name w:val="RunInHead"/>
    <w:rsid w:val="00B533CF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B533CF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B533CF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B533CF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B533CF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B533CF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B533CF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B533CF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B533CF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B533CF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B533CF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B533CF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B533CF"/>
    <w:rPr>
      <w:color w:val="3366FF"/>
      <w:vertAlign w:val="superscript"/>
    </w:rPr>
  </w:style>
  <w:style w:type="paragraph" w:customStyle="1" w:styleId="Footnote">
    <w:name w:val="Footnote"/>
    <w:qFormat/>
    <w:rsid w:val="00B533CF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B533CF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B533CF"/>
    <w:rPr>
      <w:color w:val="3366FF"/>
      <w:vertAlign w:val="superscript"/>
    </w:rPr>
  </w:style>
  <w:style w:type="paragraph" w:customStyle="1" w:styleId="QuotePara">
    <w:name w:val="QuotePara"/>
    <w:qFormat/>
    <w:rsid w:val="00B533CF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B533CF"/>
    <w:pPr>
      <w:spacing w:after="240"/>
      <w:jc w:val="right"/>
    </w:pPr>
  </w:style>
  <w:style w:type="character" w:customStyle="1" w:styleId="Caps">
    <w:name w:val="Caps"/>
    <w:uiPriority w:val="1"/>
    <w:qFormat/>
    <w:rsid w:val="00B533CF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B533CF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B533CF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B533CF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B533CF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B533CF"/>
    <w:rPr>
      <w:color w:val="3366FF"/>
    </w:rPr>
  </w:style>
  <w:style w:type="table" w:styleId="TableGrid">
    <w:name w:val="Table Grid"/>
    <w:basedOn w:val="TableNormal"/>
    <w:uiPriority w:val="59"/>
    <w:rsid w:val="00B533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B533CF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B533CF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B533CF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B533CF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B533CF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B533CF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B533CF"/>
    <w:pPr>
      <w:jc w:val="right"/>
    </w:pPr>
  </w:style>
  <w:style w:type="paragraph" w:customStyle="1" w:styleId="ExtractParaContinued">
    <w:name w:val="ExtractParaContinued"/>
    <w:basedOn w:val="ExtractPara"/>
    <w:qFormat/>
    <w:rsid w:val="00B533CF"/>
    <w:pPr>
      <w:spacing w:before="0"/>
      <w:ind w:firstLine="360"/>
    </w:pPr>
  </w:style>
  <w:style w:type="paragraph" w:customStyle="1" w:styleId="AppendixNumber">
    <w:name w:val="AppendixNumber"/>
    <w:qFormat/>
    <w:rsid w:val="00B533CF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B533CF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B533CF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B533CF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B533CF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B533CF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B533CF"/>
    <w:rPr>
      <w:color w:val="3366FF"/>
      <w:vertAlign w:val="superscript"/>
    </w:rPr>
  </w:style>
  <w:style w:type="paragraph" w:customStyle="1" w:styleId="Reference">
    <w:name w:val="Reference"/>
    <w:qFormat/>
    <w:rsid w:val="00B533CF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B533CF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B533CF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B533CF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B533CF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B533CF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B533CF"/>
  </w:style>
  <w:style w:type="character" w:styleId="BookTitle">
    <w:name w:val="Book Title"/>
    <w:basedOn w:val="DefaultParagraphFont"/>
    <w:uiPriority w:val="33"/>
    <w:qFormat/>
    <w:rsid w:val="00B533CF"/>
    <w:rPr>
      <w:b/>
      <w:bCs/>
      <w:smallCaps/>
      <w:spacing w:val="5"/>
    </w:rPr>
  </w:style>
  <w:style w:type="paragraph" w:customStyle="1" w:styleId="BookTitle0">
    <w:name w:val="BookTitle"/>
    <w:qFormat/>
    <w:rsid w:val="00B533CF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B533CF"/>
  </w:style>
  <w:style w:type="paragraph" w:customStyle="1" w:styleId="BookEdition">
    <w:name w:val="BookEdition"/>
    <w:basedOn w:val="BookSubtitle"/>
    <w:qFormat/>
    <w:rsid w:val="00B533CF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B533CF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B533CF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B533CF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B533CF"/>
  </w:style>
  <w:style w:type="paragraph" w:customStyle="1" w:styleId="CopyrightHead">
    <w:name w:val="CopyrightHead"/>
    <w:basedOn w:val="CopyrightLOC"/>
    <w:qFormat/>
    <w:rsid w:val="00B533CF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B533CF"/>
  </w:style>
  <w:style w:type="paragraph" w:customStyle="1" w:styleId="FrontmatterTitle">
    <w:name w:val="FrontmatterTitle"/>
    <w:basedOn w:val="BackmatterTitle"/>
    <w:qFormat/>
    <w:rsid w:val="00B533CF"/>
  </w:style>
  <w:style w:type="paragraph" w:customStyle="1" w:styleId="TOCFM">
    <w:name w:val="TOCFM"/>
    <w:basedOn w:val="Normal"/>
    <w:qFormat/>
    <w:rsid w:val="00B533CF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B533CF"/>
    <w:pPr>
      <w:ind w:left="720"/>
    </w:pPr>
    <w:rPr>
      <w:b/>
    </w:rPr>
  </w:style>
  <w:style w:type="paragraph" w:customStyle="1" w:styleId="TOCPart">
    <w:name w:val="TOCPart"/>
    <w:basedOn w:val="TOCH1"/>
    <w:qFormat/>
    <w:rsid w:val="00B533CF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B533CF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B533CF"/>
    <w:pPr>
      <w:ind w:left="1080"/>
    </w:pPr>
    <w:rPr>
      <w:i/>
    </w:rPr>
  </w:style>
  <w:style w:type="paragraph" w:customStyle="1" w:styleId="TOCH3">
    <w:name w:val="TOCH3"/>
    <w:basedOn w:val="TOCH1"/>
    <w:qFormat/>
    <w:rsid w:val="00B533CF"/>
    <w:pPr>
      <w:ind w:left="1440"/>
    </w:pPr>
    <w:rPr>
      <w:b w:val="0"/>
      <w:i/>
    </w:rPr>
  </w:style>
  <w:style w:type="paragraph" w:customStyle="1" w:styleId="BoxType">
    <w:name w:val="BoxType"/>
    <w:qFormat/>
    <w:rsid w:val="00B533CF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B533CF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B533CF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B533CF"/>
    <w:pPr>
      <w:keepNext/>
      <w:keepLines/>
      <w:widowControl w:val="0"/>
      <w:numPr>
        <w:ilvl w:val="1"/>
        <w:numId w:val="15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B533CF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B533CF"/>
    <w:pPr>
      <w:keepNext/>
      <w:keepLines/>
      <w:widowControl w:val="0"/>
      <w:numPr>
        <w:ilvl w:val="2"/>
        <w:numId w:val="15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B533CF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B533CF"/>
    <w:pPr>
      <w:keepNext/>
      <w:keepLines/>
      <w:widowControl w:val="0"/>
      <w:numPr>
        <w:ilvl w:val="3"/>
        <w:numId w:val="15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B533CF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B533CF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B533CF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B533CF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B533CF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B533CF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B533CF"/>
    <w:pPr>
      <w:keepNext/>
      <w:keepLines/>
      <w:widowControl w:val="0"/>
      <w:numPr>
        <w:ilvl w:val="5"/>
        <w:numId w:val="15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B533CF"/>
    <w:pPr>
      <w:jc w:val="right"/>
    </w:pPr>
  </w:style>
  <w:style w:type="paragraph" w:customStyle="1" w:styleId="Body">
    <w:name w:val="Body"/>
    <w:uiPriority w:val="99"/>
    <w:qFormat/>
    <w:rsid w:val="00B533CF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B533CF"/>
    <w:pPr>
      <w:numPr>
        <w:numId w:val="15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B533CF"/>
    <w:rPr>
      <w:color w:val="FF0000"/>
      <w:lang w:val="fr-FR"/>
    </w:rPr>
  </w:style>
  <w:style w:type="paragraph" w:customStyle="1" w:styleId="Default">
    <w:name w:val="Default"/>
    <w:rsid w:val="00B533CF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B533CF"/>
  </w:style>
  <w:style w:type="paragraph" w:customStyle="1" w:styleId="ReviewHead">
    <w:name w:val="ReviewHead"/>
    <w:basedOn w:val="FrontmatterTitle"/>
    <w:qFormat/>
    <w:rsid w:val="00B533CF"/>
  </w:style>
  <w:style w:type="paragraph" w:customStyle="1" w:styleId="ReviewQuote">
    <w:name w:val="ReviewQuote"/>
    <w:basedOn w:val="QuotePara"/>
    <w:qFormat/>
    <w:rsid w:val="00B533CF"/>
  </w:style>
  <w:style w:type="paragraph" w:customStyle="1" w:styleId="ReviewSource">
    <w:name w:val="ReviewSource"/>
    <w:basedOn w:val="QuoteSource"/>
    <w:qFormat/>
    <w:rsid w:val="00B533CF"/>
  </w:style>
  <w:style w:type="paragraph" w:customStyle="1" w:styleId="ListGraphic">
    <w:name w:val="ListGraphic"/>
    <w:basedOn w:val="GraphicSlug"/>
    <w:qFormat/>
    <w:rsid w:val="00B533CF"/>
    <w:pPr>
      <w:ind w:left="0"/>
    </w:pPr>
  </w:style>
  <w:style w:type="paragraph" w:customStyle="1" w:styleId="ListCaption">
    <w:name w:val="ListCaption"/>
    <w:basedOn w:val="CaptionLine"/>
    <w:qFormat/>
    <w:rsid w:val="00B533CF"/>
    <w:pPr>
      <w:ind w:left="3600"/>
    </w:pPr>
  </w:style>
  <w:style w:type="paragraph" w:customStyle="1" w:styleId="NoteContinued">
    <w:name w:val="NoteContinued"/>
    <w:basedOn w:val="Note"/>
    <w:qFormat/>
    <w:rsid w:val="00B533CF"/>
    <w:pPr>
      <w:spacing w:before="0"/>
      <w:ind w:firstLine="0"/>
    </w:pPr>
  </w:style>
  <w:style w:type="paragraph" w:customStyle="1" w:styleId="NoteCode">
    <w:name w:val="NoteCode"/>
    <w:basedOn w:val="Code"/>
    <w:qFormat/>
    <w:rsid w:val="00B533CF"/>
    <w:pPr>
      <w:spacing w:after="240"/>
    </w:pPr>
  </w:style>
  <w:style w:type="paragraph" w:customStyle="1" w:styleId="ListBulletSub">
    <w:name w:val="ListBulletSub"/>
    <w:basedOn w:val="ListBullet"/>
    <w:qFormat/>
    <w:rsid w:val="00B533CF"/>
    <w:pPr>
      <w:ind w:left="2520"/>
    </w:pPr>
  </w:style>
  <w:style w:type="paragraph" w:customStyle="1" w:styleId="CodeCustom1">
    <w:name w:val="CodeCustom1"/>
    <w:basedOn w:val="Code"/>
    <w:qFormat/>
    <w:rsid w:val="00B533CF"/>
    <w:rPr>
      <w:color w:val="00B0F0"/>
    </w:rPr>
  </w:style>
  <w:style w:type="paragraph" w:customStyle="1" w:styleId="CodeCustom2">
    <w:name w:val="CodeCustom2"/>
    <w:basedOn w:val="Normal"/>
    <w:qFormat/>
    <w:rsid w:val="00B533CF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B533CF"/>
    <w:rPr>
      <w:bCs/>
      <w:color w:val="A12126"/>
    </w:rPr>
  </w:style>
  <w:style w:type="paragraph" w:customStyle="1" w:styleId="Equation">
    <w:name w:val="Equation"/>
    <w:basedOn w:val="ListPlain"/>
    <w:qFormat/>
    <w:rsid w:val="00B533CF"/>
  </w:style>
  <w:style w:type="paragraph" w:customStyle="1" w:styleId="msonormal0">
    <w:name w:val="msonormal"/>
    <w:basedOn w:val="Normal"/>
    <w:rsid w:val="00A53F7D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customStyle="1" w:styleId="Title1">
    <w:name w:val="Title1"/>
    <w:basedOn w:val="DefaultParagraphFont"/>
    <w:rsid w:val="00A53F7D"/>
  </w:style>
  <w:style w:type="character" w:styleId="Hyperlink">
    <w:name w:val="Hyperlink"/>
    <w:basedOn w:val="DefaultParagraphFont"/>
    <w:uiPriority w:val="99"/>
    <w:semiHidden/>
    <w:unhideWhenUsed/>
    <w:rsid w:val="00A53F7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53F7D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A53F7D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TMLCode">
    <w:name w:val="HTML Code"/>
    <w:basedOn w:val="DefaultParagraphFont"/>
    <w:uiPriority w:val="99"/>
    <w:semiHidden/>
    <w:unhideWhenUsed/>
    <w:rsid w:val="00A53F7D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53F7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53F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53F7D"/>
    <w:rPr>
      <w:rFonts w:ascii="Courier New" w:hAnsi="Courier New" w:cs="Courier New"/>
      <w:lang w:val="en-GB" w:eastAsia="en-GB"/>
    </w:rPr>
  </w:style>
  <w:style w:type="paragraph" w:styleId="Revision">
    <w:name w:val="Revision"/>
    <w:hidden/>
    <w:uiPriority w:val="71"/>
    <w:rsid w:val="001C46B3"/>
    <w:rPr>
      <w:rFonts w:ascii="Times New Roman" w:hAnsi="Times New Roman"/>
      <w:sz w:val="22"/>
      <w:szCs w:val="2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C87A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7A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7AB8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A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AB8"/>
    <w:rPr>
      <w:rFonts w:ascii="Times New Roman" w:hAnsi="Times New Roman"/>
      <w:b/>
      <w:bCs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E3C6A79-5E1B-9F41-B74A-A52E4DFB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13</TotalTime>
  <Pages>5</Pages>
  <Words>1434</Words>
  <Characters>8179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18</cp:revision>
  <dcterms:created xsi:type="dcterms:W3CDTF">2022-08-07T19:08:00Z</dcterms:created>
  <dcterms:modified xsi:type="dcterms:W3CDTF">2022-08-30T23:47:00Z</dcterms:modified>
</cp:coreProperties>
</file>