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-table-with-and-without-a-header-row"/>
      <w:r>
        <w:t xml:space="preserve">A table, with and without a header row</w:t>
      </w:r>
      <w:bookmarkEnd w:id="20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tbl>
      <w:tblPr>
        <w:tblStyle w:val="Table"/>
        <w:tblW w:type="pct" w:w="0.0"/>
        <w:tblLook w:firstRow="0"/>
      </w:tblPr>
      <w:tblGrid/>
      <w:tr>
        <w:tc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